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C1A" w:rsidRDefault="00311C1A" w:rsidP="00BD5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ТЕХНОЛОГИЧЕСК</w:t>
      </w:r>
      <w:r w:rsidR="00764C6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СХЕМ</w:t>
      </w:r>
      <w:r w:rsidR="00764C6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А</w:t>
      </w:r>
    </w:p>
    <w:p w:rsidR="00311C1A" w:rsidRDefault="00BD5426" w:rsidP="00BD5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Предоставления администрацией </w:t>
      </w:r>
      <w:r w:rsidR="008D38C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Калининского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муниципального района услуги </w:t>
      </w:r>
      <w:r w:rsidRPr="00BD542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</w:t>
      </w:r>
      <w:r w:rsidRPr="00BD542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</w:t>
      </w:r>
      <w:r w:rsidR="00447F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организациях</w:t>
      </w:r>
      <w:r w:rsidRPr="00BD542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 расположенных на территории муниципального образования»</w:t>
      </w:r>
    </w:p>
    <w:p w:rsidR="00BD5426" w:rsidRPr="00BD5426" w:rsidRDefault="00BD5426" w:rsidP="00BD5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311C1A" w:rsidRDefault="00311C1A" w:rsidP="00BD542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5270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Раздел 1. «Общие сведения о </w:t>
      </w:r>
      <w:r w:rsidR="00D0208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муниципальной</w:t>
      </w:r>
      <w:r w:rsidRPr="00E5270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услуге»</w:t>
      </w:r>
    </w:p>
    <w:tbl>
      <w:tblPr>
        <w:tblW w:w="9494" w:type="dxa"/>
        <w:tblInd w:w="93" w:type="dxa"/>
        <w:tblLook w:val="04A0" w:firstRow="1" w:lastRow="0" w:firstColumn="1" w:lastColumn="0" w:noHBand="0" w:noVBand="1"/>
      </w:tblPr>
      <w:tblGrid>
        <w:gridCol w:w="866"/>
        <w:gridCol w:w="3537"/>
        <w:gridCol w:w="5091"/>
      </w:tblGrid>
      <w:tr w:rsidR="00311C1A" w:rsidRPr="00E5270F" w:rsidTr="009246D1">
        <w:trPr>
          <w:trHeight w:val="509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Параметр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Значение параметра/ состояние</w:t>
            </w:r>
          </w:p>
        </w:tc>
      </w:tr>
      <w:tr w:rsidR="009246D1" w:rsidRPr="00E5270F" w:rsidTr="009246D1">
        <w:trPr>
          <w:trHeight w:val="378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6D1" w:rsidRPr="00E5270F" w:rsidRDefault="009246D1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246D1" w:rsidRPr="00E5270F" w:rsidRDefault="009246D1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6D1" w:rsidRPr="00E5270F" w:rsidRDefault="009246D1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</w:tr>
      <w:tr w:rsidR="00311C1A" w:rsidRPr="00E5270F" w:rsidTr="009246D1">
        <w:trPr>
          <w:trHeight w:val="127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9246D1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Наименование </w:t>
            </w:r>
            <w:r w:rsidR="009852B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органа, предоставляющего услугу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E5270F" w:rsidRDefault="00E3395A" w:rsidP="008D3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7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r w:rsidR="008D38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Калининского </w:t>
            </w:r>
            <w:r w:rsidRPr="00A637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</w:tr>
      <w:tr w:rsidR="00311C1A" w:rsidRPr="00E5270F" w:rsidTr="009246D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9246D1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 w:rsidRPr="00457C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омер услуги в федеральном реестре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E5270F" w:rsidRDefault="008D38CE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D38CE">
              <w:rPr>
                <w:rFonts w:ascii="Times New Roman" w:eastAsia="Times New Roman" w:hAnsi="Times New Roman" w:cs="Times New Roman"/>
                <w:color w:val="000000"/>
              </w:rPr>
              <w:t>6400000000164122650</w:t>
            </w:r>
          </w:p>
        </w:tc>
      </w:tr>
      <w:tr w:rsidR="00311C1A" w:rsidRPr="00E5270F" w:rsidTr="009246D1">
        <w:trPr>
          <w:trHeight w:val="46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9246D1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Полное наименование услуги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1A" w:rsidRPr="00764C6B" w:rsidRDefault="005F121D" w:rsidP="00447F1F">
            <w:pPr>
              <w:pStyle w:val="af4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F121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</w:t>
            </w:r>
            <w:r w:rsidR="00BD542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муниципальных </w:t>
            </w:r>
            <w:r w:rsidRPr="005F121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образовательных </w:t>
            </w:r>
            <w:r w:rsidR="00447F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организациях</w:t>
            </w:r>
            <w:r w:rsidRPr="005F121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, расположенных на территории </w:t>
            </w:r>
            <w:r w:rsidR="00BD542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муниципального образования</w:t>
            </w:r>
          </w:p>
        </w:tc>
      </w:tr>
      <w:tr w:rsidR="00311C1A" w:rsidRPr="00E5270F" w:rsidTr="009246D1">
        <w:trPr>
          <w:trHeight w:val="4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9246D1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Краткое наименование услуги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E5270F" w:rsidRDefault="00BD5426" w:rsidP="0044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F121D">
              <w:rPr>
                <w:rFonts w:ascii="Times New Roman" w:eastAsia="Times New Roman" w:hAnsi="Times New Roman" w:cs="Times New Roman"/>
                <w:color w:val="000000"/>
              </w:rPr>
              <w:t xml:space="preserve"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муниципальных </w:t>
            </w:r>
            <w:r w:rsidRPr="005F121D">
              <w:rPr>
                <w:rFonts w:ascii="Times New Roman" w:eastAsia="Times New Roman" w:hAnsi="Times New Roman" w:cs="Times New Roman"/>
                <w:color w:val="000000"/>
              </w:rPr>
              <w:t xml:space="preserve">образовательных </w:t>
            </w:r>
            <w:r w:rsidR="00447F1F">
              <w:rPr>
                <w:rFonts w:ascii="Times New Roman" w:eastAsia="Times New Roman" w:hAnsi="Times New Roman" w:cs="Times New Roman"/>
                <w:color w:val="000000"/>
              </w:rPr>
              <w:t>организациях</w:t>
            </w:r>
            <w:r w:rsidRPr="005F121D">
              <w:rPr>
                <w:rFonts w:ascii="Times New Roman" w:eastAsia="Times New Roman" w:hAnsi="Times New Roman" w:cs="Times New Roman"/>
                <w:color w:val="000000"/>
              </w:rPr>
              <w:t xml:space="preserve">, расположенных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муниципального образования</w:t>
            </w:r>
          </w:p>
        </w:tc>
      </w:tr>
      <w:tr w:rsidR="00311C1A" w:rsidRPr="00E5270F" w:rsidTr="009246D1">
        <w:trPr>
          <w:trHeight w:val="8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9246D1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дминистративн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ый</w:t>
            </w: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регламент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предоставления государственной услуги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1A" w:rsidRPr="00E5270F" w:rsidRDefault="00BD5426" w:rsidP="008D3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Административный регламент отдела (управления) образования администрации </w:t>
            </w:r>
            <w:r w:rsidR="008D38CE">
              <w:rPr>
                <w:rFonts w:ascii="Times New Roman" w:eastAsia="Times New Roman" w:hAnsi="Times New Roman" w:cs="Times New Roman"/>
                <w:color w:val="000000"/>
              </w:rPr>
              <w:t>Калининского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района по предоставлению муниципальной услуги «</w:t>
            </w:r>
            <w:r w:rsidRPr="005F121D">
              <w:rPr>
                <w:rFonts w:ascii="Times New Roman" w:eastAsia="Times New Roman" w:hAnsi="Times New Roman" w:cs="Times New Roman"/>
                <w:color w:val="000000"/>
              </w:rPr>
              <w:t xml:space="preserve"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муниципальных </w:t>
            </w:r>
            <w:r w:rsidRPr="005F121D">
              <w:rPr>
                <w:rFonts w:ascii="Times New Roman" w:eastAsia="Times New Roman" w:hAnsi="Times New Roman" w:cs="Times New Roman"/>
                <w:color w:val="000000"/>
              </w:rPr>
              <w:t xml:space="preserve">образовательных </w:t>
            </w:r>
            <w:r w:rsidR="00447F1F">
              <w:rPr>
                <w:rFonts w:ascii="Times New Roman" w:eastAsia="Times New Roman" w:hAnsi="Times New Roman" w:cs="Times New Roman"/>
                <w:color w:val="000000"/>
              </w:rPr>
              <w:t>организациях</w:t>
            </w:r>
            <w:r w:rsidRPr="005F121D">
              <w:rPr>
                <w:rFonts w:ascii="Times New Roman" w:eastAsia="Times New Roman" w:hAnsi="Times New Roman" w:cs="Times New Roman"/>
                <w:color w:val="000000"/>
              </w:rPr>
              <w:t xml:space="preserve">, расположенных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муниципального образования»</w:t>
            </w:r>
          </w:p>
        </w:tc>
      </w:tr>
      <w:tr w:rsidR="00311C1A" w:rsidRPr="00E5270F" w:rsidTr="0093692A">
        <w:trPr>
          <w:trHeight w:val="3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9246D1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Перечень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</w:t>
            </w:r>
            <w:proofErr w:type="spellStart"/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подуслуг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1A" w:rsidRPr="00E5270F" w:rsidRDefault="00E3395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</w:tr>
      <w:tr w:rsidR="0093692A" w:rsidRPr="00E5270F" w:rsidTr="0093692A">
        <w:trPr>
          <w:trHeight w:val="129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92A" w:rsidRPr="00D81755" w:rsidRDefault="0093692A" w:rsidP="009246D1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3692A" w:rsidRPr="00E5270F" w:rsidRDefault="0093692A" w:rsidP="00DB3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F04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Способы оценки качества предоставления </w:t>
            </w:r>
            <w:r w:rsidR="00DB37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муниципальной </w:t>
            </w:r>
            <w:r w:rsidRPr="007F04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услуги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92A" w:rsidRPr="0018519E" w:rsidRDefault="0093692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93692A" w:rsidRPr="0018519E" w:rsidRDefault="0093692A" w:rsidP="005B4A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</w:tbl>
    <w:p w:rsidR="00311C1A" w:rsidRDefault="00311C1A" w:rsidP="00311C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82C68" w:rsidRDefault="00D82C68" w:rsidP="00D82C68">
      <w:pPr>
        <w:pageBreakBefore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ectPr w:rsidR="00D82C68" w:rsidSect="00D82C68">
          <w:foot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82C68" w:rsidRDefault="00D82C68" w:rsidP="00D82C68">
      <w:pPr>
        <w:pageBreakBefore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2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Общие сведения о</w:t>
      </w:r>
      <w:r w:rsidR="00447F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</w:t>
      </w:r>
      <w:proofErr w:type="spellStart"/>
      <w:r w:rsidR="00447F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подуслугах</w:t>
      </w:r>
      <w:proofErr w:type="spellEnd"/>
      <w:r w:rsidR="00376D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:rsidR="00D82C68" w:rsidRDefault="00D82C68" w:rsidP="00311C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67"/>
        <w:gridCol w:w="1176"/>
        <w:gridCol w:w="1298"/>
        <w:gridCol w:w="1347"/>
        <w:gridCol w:w="1405"/>
        <w:gridCol w:w="1286"/>
        <w:gridCol w:w="1469"/>
        <w:gridCol w:w="1408"/>
        <w:gridCol w:w="1706"/>
        <w:gridCol w:w="1597"/>
      </w:tblGrid>
      <w:tr w:rsidR="00E3395A" w:rsidRPr="00D82C68" w:rsidTr="00E3395A">
        <w:trPr>
          <w:trHeight w:val="300"/>
        </w:trPr>
        <w:tc>
          <w:tcPr>
            <w:tcW w:w="835" w:type="pct"/>
            <w:gridSpan w:val="2"/>
            <w:shd w:val="clear" w:color="000000" w:fill="CCFFCC"/>
            <w:vAlign w:val="center"/>
            <w:hideMark/>
          </w:tcPr>
          <w:p w:rsidR="00E3395A" w:rsidRPr="00D82C68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386" w:type="pct"/>
            <w:vMerge w:val="restart"/>
            <w:shd w:val="clear" w:color="000000" w:fill="CCFFCC"/>
            <w:vAlign w:val="center"/>
          </w:tcPr>
          <w:p w:rsidR="00E3395A" w:rsidRPr="00D82C68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426" w:type="pct"/>
            <w:vMerge w:val="restart"/>
            <w:shd w:val="clear" w:color="000000" w:fill="CCFFCC"/>
            <w:vAlign w:val="center"/>
          </w:tcPr>
          <w:p w:rsidR="00E3395A" w:rsidRPr="00D82C68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Основания отказа в предоставлении  «</w:t>
            </w:r>
            <w:proofErr w:type="spellStart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42" w:type="pct"/>
            <w:vMerge w:val="restart"/>
            <w:shd w:val="clear" w:color="000000" w:fill="CCFFCC"/>
            <w:vAlign w:val="center"/>
          </w:tcPr>
          <w:p w:rsidR="00E3395A" w:rsidRPr="00D82C68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Основания приостановления предоставления  «</w:t>
            </w:r>
            <w:proofErr w:type="spellStart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61" w:type="pct"/>
            <w:vMerge w:val="restart"/>
            <w:shd w:val="clear" w:color="000000" w:fill="CCFFCC"/>
            <w:vAlign w:val="center"/>
            <w:hideMark/>
          </w:tcPr>
          <w:p w:rsidR="00E3395A" w:rsidRPr="00D82C68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приостановления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предоставления  «</w:t>
            </w:r>
            <w:proofErr w:type="spellStart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366" w:type="pct"/>
            <w:gridSpan w:val="3"/>
            <w:shd w:val="clear" w:color="000000" w:fill="CCFFCC"/>
            <w:vAlign w:val="center"/>
            <w:hideMark/>
          </w:tcPr>
          <w:p w:rsidR="00E3395A" w:rsidRPr="00D82C68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Плата за предоставление «</w:t>
            </w:r>
            <w:proofErr w:type="spellStart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560" w:type="pct"/>
            <w:vMerge w:val="restart"/>
            <w:shd w:val="clear" w:color="000000" w:fill="CCFFCC"/>
          </w:tcPr>
          <w:p w:rsidR="00E3395A" w:rsidRPr="00D82C68" w:rsidRDefault="00E3395A" w:rsidP="00D82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обращения за получением «</w:t>
            </w:r>
            <w:proofErr w:type="spellStart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524" w:type="pct"/>
            <w:vMerge w:val="restart"/>
            <w:shd w:val="clear" w:color="000000" w:fill="CCFFCC"/>
          </w:tcPr>
          <w:p w:rsidR="00E3395A" w:rsidRPr="00D82C68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получения результата «</w:t>
            </w:r>
            <w:proofErr w:type="spellStart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E3395A" w:rsidRPr="00E5270F" w:rsidTr="00E3395A">
        <w:trPr>
          <w:trHeight w:val="2700"/>
        </w:trPr>
        <w:tc>
          <w:tcPr>
            <w:tcW w:w="419" w:type="pct"/>
            <w:shd w:val="clear" w:color="000000" w:fill="CCFFCC"/>
            <w:vAlign w:val="center"/>
            <w:hideMark/>
          </w:tcPr>
          <w:p w:rsidR="00E3395A" w:rsidRPr="00D82C68" w:rsidRDefault="00E3395A" w:rsidP="0059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При подаче заявления по месту жительства (месту нахождения </w:t>
            </w:r>
            <w:proofErr w:type="spellStart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юр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proofErr w:type="gramEnd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ица</w:t>
            </w:r>
            <w:proofErr w:type="spellEnd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416" w:type="pct"/>
            <w:shd w:val="clear" w:color="000000" w:fill="CCFFCC"/>
            <w:vAlign w:val="center"/>
            <w:hideMark/>
          </w:tcPr>
          <w:p w:rsidR="00E3395A" w:rsidRPr="00D82C68" w:rsidRDefault="00E3395A" w:rsidP="0059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386" w:type="pct"/>
            <w:vMerge/>
            <w:shd w:val="clear" w:color="000000" w:fill="CCFFCC"/>
          </w:tcPr>
          <w:p w:rsidR="00E3395A" w:rsidRPr="00D82C68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vMerge/>
          </w:tcPr>
          <w:p w:rsidR="00E3395A" w:rsidRPr="00D82C68" w:rsidRDefault="00E3395A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2" w:type="pct"/>
            <w:vMerge/>
          </w:tcPr>
          <w:p w:rsidR="00E3395A" w:rsidRPr="00D82C68" w:rsidRDefault="00E3395A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E3395A" w:rsidRPr="00D82C68" w:rsidRDefault="00E3395A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shd w:val="clear" w:color="000000" w:fill="CCFFCC"/>
            <w:vAlign w:val="center"/>
            <w:hideMark/>
          </w:tcPr>
          <w:p w:rsidR="00E3395A" w:rsidRPr="00D82C68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Наличие платы (государственной пошлины) </w:t>
            </w:r>
          </w:p>
        </w:tc>
        <w:tc>
          <w:tcPr>
            <w:tcW w:w="482" w:type="pct"/>
            <w:shd w:val="clear" w:color="000000" w:fill="CCFFCC"/>
            <w:vAlign w:val="center"/>
          </w:tcPr>
          <w:p w:rsidR="00E3395A" w:rsidRPr="00D82C68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Реквизиты нормативного правового акта, являющегося основанием для взимания платы государственной пошлины)</w:t>
            </w:r>
            <w:proofErr w:type="gramEnd"/>
          </w:p>
        </w:tc>
        <w:tc>
          <w:tcPr>
            <w:tcW w:w="462" w:type="pct"/>
            <w:shd w:val="clear" w:color="000000" w:fill="CCFFCC"/>
            <w:vAlign w:val="center"/>
          </w:tcPr>
          <w:p w:rsidR="00E3395A" w:rsidRPr="00D82C68" w:rsidRDefault="00E3395A" w:rsidP="0098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КБК для взимания платы (государственной пошлины), в том числе для МФЦ</w:t>
            </w:r>
          </w:p>
        </w:tc>
        <w:tc>
          <w:tcPr>
            <w:tcW w:w="560" w:type="pct"/>
            <w:vMerge/>
            <w:shd w:val="clear" w:color="000000" w:fill="CCFFCC"/>
            <w:vAlign w:val="center"/>
          </w:tcPr>
          <w:p w:rsidR="00E3395A" w:rsidRPr="00D82C68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vMerge/>
            <w:shd w:val="clear" w:color="000000" w:fill="CCFFCC"/>
          </w:tcPr>
          <w:p w:rsidR="00E3395A" w:rsidRPr="00D82C68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395A" w:rsidRPr="00910923" w:rsidTr="00E3395A">
        <w:trPr>
          <w:trHeight w:val="70"/>
        </w:trPr>
        <w:tc>
          <w:tcPr>
            <w:tcW w:w="419" w:type="pct"/>
            <w:shd w:val="clear" w:color="auto" w:fill="auto"/>
            <w:hideMark/>
          </w:tcPr>
          <w:p w:rsidR="00E3395A" w:rsidRPr="00910923" w:rsidRDefault="00E3395A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1</w:t>
            </w:r>
          </w:p>
        </w:tc>
        <w:tc>
          <w:tcPr>
            <w:tcW w:w="416" w:type="pct"/>
            <w:shd w:val="clear" w:color="auto" w:fill="auto"/>
          </w:tcPr>
          <w:p w:rsidR="00E3395A" w:rsidRPr="00910923" w:rsidRDefault="00E3395A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2</w:t>
            </w:r>
          </w:p>
        </w:tc>
        <w:tc>
          <w:tcPr>
            <w:tcW w:w="386" w:type="pct"/>
          </w:tcPr>
          <w:p w:rsidR="00E3395A" w:rsidRPr="00910923" w:rsidRDefault="00E3395A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3</w:t>
            </w:r>
          </w:p>
        </w:tc>
        <w:tc>
          <w:tcPr>
            <w:tcW w:w="426" w:type="pct"/>
          </w:tcPr>
          <w:p w:rsidR="00E3395A" w:rsidRPr="00910923" w:rsidRDefault="00E3395A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4</w:t>
            </w:r>
          </w:p>
        </w:tc>
        <w:tc>
          <w:tcPr>
            <w:tcW w:w="442" w:type="pct"/>
          </w:tcPr>
          <w:p w:rsidR="00E3395A" w:rsidRPr="00910923" w:rsidRDefault="00E3395A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5</w:t>
            </w:r>
          </w:p>
        </w:tc>
        <w:tc>
          <w:tcPr>
            <w:tcW w:w="461" w:type="pct"/>
            <w:shd w:val="clear" w:color="auto" w:fill="auto"/>
            <w:hideMark/>
          </w:tcPr>
          <w:p w:rsidR="00E3395A" w:rsidRPr="00910923" w:rsidRDefault="00E3395A" w:rsidP="00E3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6</w:t>
            </w:r>
          </w:p>
        </w:tc>
        <w:tc>
          <w:tcPr>
            <w:tcW w:w="422" w:type="pct"/>
            <w:shd w:val="clear" w:color="auto" w:fill="auto"/>
            <w:hideMark/>
          </w:tcPr>
          <w:p w:rsidR="00E3395A" w:rsidRPr="00910923" w:rsidRDefault="00E3395A" w:rsidP="00E3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7</w:t>
            </w:r>
          </w:p>
        </w:tc>
        <w:tc>
          <w:tcPr>
            <w:tcW w:w="482" w:type="pct"/>
            <w:shd w:val="clear" w:color="auto" w:fill="auto"/>
          </w:tcPr>
          <w:p w:rsidR="00E3395A" w:rsidRPr="00910923" w:rsidRDefault="00E3395A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8</w:t>
            </w:r>
          </w:p>
        </w:tc>
        <w:tc>
          <w:tcPr>
            <w:tcW w:w="462" w:type="pct"/>
            <w:shd w:val="clear" w:color="auto" w:fill="auto"/>
          </w:tcPr>
          <w:p w:rsidR="00E3395A" w:rsidRPr="00910923" w:rsidRDefault="00E3395A" w:rsidP="00E3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9</w:t>
            </w:r>
          </w:p>
        </w:tc>
        <w:tc>
          <w:tcPr>
            <w:tcW w:w="560" w:type="pct"/>
          </w:tcPr>
          <w:p w:rsidR="00E3395A" w:rsidRPr="00910923" w:rsidRDefault="00E3395A" w:rsidP="00E3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10</w:t>
            </w:r>
          </w:p>
        </w:tc>
        <w:tc>
          <w:tcPr>
            <w:tcW w:w="524" w:type="pct"/>
          </w:tcPr>
          <w:p w:rsidR="00E3395A" w:rsidRPr="00910923" w:rsidRDefault="00E3395A" w:rsidP="00E3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11</w:t>
            </w:r>
          </w:p>
        </w:tc>
      </w:tr>
      <w:tr w:rsidR="00E3395A" w:rsidRPr="00910923" w:rsidTr="00E3395A">
        <w:trPr>
          <w:trHeight w:val="70"/>
        </w:trPr>
        <w:tc>
          <w:tcPr>
            <w:tcW w:w="5000" w:type="pct"/>
            <w:gridSpan w:val="11"/>
            <w:shd w:val="clear" w:color="auto" w:fill="auto"/>
            <w:hideMark/>
          </w:tcPr>
          <w:p w:rsidR="00E3395A" w:rsidRDefault="00E3395A" w:rsidP="00E3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5F121D">
              <w:rPr>
                <w:rFonts w:ascii="Times New Roman" w:eastAsia="Times New Roman" w:hAnsi="Times New Roman" w:cs="Times New Roman"/>
                <w:color w:val="000000"/>
              </w:rPr>
              <w:t xml:space="preserve"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муниципальных </w:t>
            </w:r>
            <w:r w:rsidRPr="005F121D">
              <w:rPr>
                <w:rFonts w:ascii="Times New Roman" w:eastAsia="Times New Roman" w:hAnsi="Times New Roman" w:cs="Times New Roman"/>
                <w:color w:val="000000"/>
              </w:rPr>
              <w:t xml:space="preserve">образовательных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организациях</w:t>
            </w:r>
            <w:r w:rsidRPr="005F121D">
              <w:rPr>
                <w:rFonts w:ascii="Times New Roman" w:eastAsia="Times New Roman" w:hAnsi="Times New Roman" w:cs="Times New Roman"/>
                <w:color w:val="000000"/>
              </w:rPr>
              <w:t xml:space="preserve">, расположенных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муниципального образования</w:t>
            </w:r>
          </w:p>
        </w:tc>
      </w:tr>
      <w:tr w:rsidR="00E3395A" w:rsidRPr="00E5270F" w:rsidTr="00E3395A">
        <w:trPr>
          <w:trHeight w:val="70"/>
        </w:trPr>
        <w:tc>
          <w:tcPr>
            <w:tcW w:w="419" w:type="pct"/>
            <w:shd w:val="clear" w:color="auto" w:fill="auto"/>
            <w:hideMark/>
          </w:tcPr>
          <w:p w:rsidR="00E3395A" w:rsidRDefault="00E3395A" w:rsidP="0044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Не более 30 календарных дней</w:t>
            </w:r>
          </w:p>
          <w:p w:rsidR="00E3395A" w:rsidRPr="00F308E0" w:rsidRDefault="00E3395A" w:rsidP="0044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416" w:type="pct"/>
            <w:shd w:val="clear" w:color="auto" w:fill="auto"/>
          </w:tcPr>
          <w:p w:rsidR="00E3395A" w:rsidRPr="00F308E0" w:rsidRDefault="00E3395A" w:rsidP="0044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Не более 30 календарных дней</w:t>
            </w:r>
          </w:p>
        </w:tc>
        <w:tc>
          <w:tcPr>
            <w:tcW w:w="386" w:type="pct"/>
          </w:tcPr>
          <w:p w:rsidR="00E3395A" w:rsidRPr="005E62CC" w:rsidRDefault="00E3395A" w:rsidP="00447F1F">
            <w:pPr>
              <w:spacing w:after="0" w:line="240" w:lineRule="auto"/>
              <w:ind w:left="-54" w:right="-13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426" w:type="pct"/>
          </w:tcPr>
          <w:p w:rsidR="00E3395A" w:rsidRPr="005E62CC" w:rsidRDefault="00E3395A" w:rsidP="0044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442" w:type="pct"/>
          </w:tcPr>
          <w:p w:rsidR="00E3395A" w:rsidRPr="005E62CC" w:rsidRDefault="00E3395A" w:rsidP="0044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461" w:type="pct"/>
            <w:shd w:val="clear" w:color="auto" w:fill="auto"/>
            <w:hideMark/>
          </w:tcPr>
          <w:p w:rsidR="00E3395A" w:rsidRPr="005E62CC" w:rsidRDefault="00E3395A" w:rsidP="0044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22" w:type="pct"/>
            <w:shd w:val="clear" w:color="auto" w:fill="auto"/>
            <w:hideMark/>
          </w:tcPr>
          <w:p w:rsidR="00E3395A" w:rsidRPr="005E62CC" w:rsidRDefault="00E3395A" w:rsidP="0044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482" w:type="pct"/>
            <w:shd w:val="clear" w:color="auto" w:fill="auto"/>
          </w:tcPr>
          <w:p w:rsidR="00E3395A" w:rsidRPr="005E62CC" w:rsidRDefault="00E3395A" w:rsidP="0044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62" w:type="pct"/>
            <w:shd w:val="clear" w:color="auto" w:fill="auto"/>
          </w:tcPr>
          <w:p w:rsidR="00E3395A" w:rsidRPr="005E62CC" w:rsidRDefault="00E3395A" w:rsidP="0044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60" w:type="pct"/>
          </w:tcPr>
          <w:p w:rsidR="00E3395A" w:rsidRDefault="00E3395A" w:rsidP="00447F1F">
            <w:pPr>
              <w:pStyle w:val="a3"/>
              <w:tabs>
                <w:tab w:val="left" w:pos="330"/>
              </w:tabs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1.ЕПГУ</w:t>
            </w:r>
          </w:p>
          <w:p w:rsidR="00E3395A" w:rsidRDefault="00E3395A" w:rsidP="00447F1F">
            <w:pPr>
              <w:pStyle w:val="a3"/>
              <w:tabs>
                <w:tab w:val="left" w:pos="47"/>
              </w:tabs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2. МФЦ</w:t>
            </w:r>
          </w:p>
          <w:p w:rsidR="00E3395A" w:rsidRDefault="00E3395A" w:rsidP="00447F1F">
            <w:pPr>
              <w:pStyle w:val="a3"/>
              <w:tabs>
                <w:tab w:val="left" w:pos="47"/>
              </w:tabs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3. в отделе (управлении) образования администрации муниципального района</w:t>
            </w:r>
          </w:p>
          <w:p w:rsidR="00E3395A" w:rsidRPr="00617DD3" w:rsidRDefault="00E3395A" w:rsidP="00447F1F">
            <w:pPr>
              <w:pStyle w:val="a3"/>
              <w:tabs>
                <w:tab w:val="left" w:pos="47"/>
              </w:tabs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4. направление по почте</w:t>
            </w:r>
          </w:p>
        </w:tc>
        <w:tc>
          <w:tcPr>
            <w:tcW w:w="524" w:type="pct"/>
          </w:tcPr>
          <w:p w:rsidR="00E3395A" w:rsidRDefault="00E3395A" w:rsidP="0044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1. ЕПГУ</w:t>
            </w:r>
          </w:p>
          <w:p w:rsidR="00E3395A" w:rsidRDefault="00E3395A" w:rsidP="0044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2. МФЦ</w:t>
            </w:r>
          </w:p>
          <w:p w:rsidR="00E3395A" w:rsidRDefault="00E3395A" w:rsidP="0044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3. в отделе (управлении)</w:t>
            </w:r>
            <w:ins w:id="0" w:author="Вера Балашова" w:date="2017-08-15T17:44:00Z">
              <w:r>
                <w:rPr>
                  <w:rFonts w:ascii="Times New Roman" w:eastAsia="Times New Roman" w:hAnsi="Times New Roman" w:cs="Times New Roman"/>
                  <w:iCs/>
                  <w:color w:val="000000"/>
                </w:rPr>
                <w:t xml:space="preserve"> </w:t>
              </w:r>
            </w:ins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образования администрации муниципального района</w:t>
            </w:r>
          </w:p>
          <w:p w:rsidR="00E3395A" w:rsidRPr="005E62CC" w:rsidRDefault="00E3395A" w:rsidP="00DB3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4. направление по почте</w:t>
            </w:r>
          </w:p>
        </w:tc>
      </w:tr>
    </w:tbl>
    <w:p w:rsidR="00311C1A" w:rsidRDefault="00311C1A" w:rsidP="00311C1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311C1A" w:rsidSect="005E62CC">
          <w:pgSz w:w="16838" w:h="11906" w:orient="landscape"/>
          <w:pgMar w:top="567" w:right="1134" w:bottom="851" w:left="709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62"/>
        <w:gridCol w:w="214"/>
        <w:gridCol w:w="2095"/>
        <w:gridCol w:w="2340"/>
        <w:gridCol w:w="1977"/>
        <w:gridCol w:w="1973"/>
        <w:gridCol w:w="2006"/>
        <w:gridCol w:w="1887"/>
        <w:gridCol w:w="1876"/>
        <w:gridCol w:w="56"/>
      </w:tblGrid>
      <w:tr w:rsidR="00311C1A" w:rsidRPr="00E5270F" w:rsidTr="0018169B">
        <w:trPr>
          <w:gridAfter w:val="1"/>
          <w:wAfter w:w="19" w:type="pct"/>
          <w:trHeight w:val="300"/>
        </w:trPr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C1A" w:rsidRPr="00E5270F" w:rsidRDefault="00311C1A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56" w:type="pct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11C1A" w:rsidRDefault="00311C1A" w:rsidP="00B86C8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Раздел 3</w:t>
            </w:r>
            <w:r w:rsidRPr="00E5270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 «</w:t>
            </w:r>
            <w:r w:rsidRPr="00D90F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 о заявителях </w:t>
            </w:r>
            <w:proofErr w:type="spellStart"/>
            <w:r w:rsidR="00DE031E">
              <w:rPr>
                <w:rFonts w:ascii="Times New Roman" w:hAnsi="Times New Roman" w:cs="Times New Roman"/>
                <w:b/>
                <w:sz w:val="28"/>
                <w:szCs w:val="28"/>
              </w:rPr>
              <w:t>подуслуги</w:t>
            </w:r>
            <w:proofErr w:type="spellEnd"/>
            <w:r w:rsidR="00376D4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376D4B" w:rsidRPr="00E5270F" w:rsidRDefault="00376D4B" w:rsidP="00B86C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11C1A" w:rsidRPr="00E5270F" w:rsidTr="0018169B">
        <w:trPr>
          <w:gridAfter w:val="9"/>
          <w:wAfter w:w="4875" w:type="pct"/>
          <w:trHeight w:val="300"/>
        </w:trPr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C1A" w:rsidRPr="00E5270F" w:rsidRDefault="00311C1A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80FC2" w:rsidRPr="00E5270F" w:rsidTr="00E3395A">
        <w:trPr>
          <w:trHeight w:val="300"/>
        </w:trPr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C1A" w:rsidRPr="00E5270F" w:rsidRDefault="00311C1A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C1A" w:rsidRPr="00E5270F" w:rsidRDefault="00311C1A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C1A" w:rsidRPr="00E5270F" w:rsidRDefault="00311C1A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C1A" w:rsidRPr="00E5270F" w:rsidRDefault="00311C1A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C1A" w:rsidRPr="00E5270F" w:rsidRDefault="00311C1A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C1A" w:rsidRPr="00E5270F" w:rsidRDefault="00311C1A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C1A" w:rsidRPr="00E5270F" w:rsidRDefault="00311C1A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5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C1A" w:rsidRPr="00E5270F" w:rsidRDefault="00311C1A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B038B" w:rsidRPr="003F6FD9" w:rsidTr="0018169B">
        <w:trPr>
          <w:trHeight w:val="2100"/>
        </w:trPr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311C1A" w:rsidRPr="003F6FD9" w:rsidRDefault="00311C1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311C1A" w:rsidRPr="003F6FD9" w:rsidRDefault="00311C1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Категории лиц, имеющих право на получение «</w:t>
            </w:r>
            <w:proofErr w:type="spellStart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311C1A" w:rsidRPr="003F6FD9" w:rsidRDefault="00311C1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311C1A" w:rsidRPr="003F6FD9" w:rsidRDefault="00311C1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311C1A" w:rsidRPr="003F6FD9" w:rsidRDefault="00311C1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Наличие возможности подачи заявления на предоставление «</w:t>
            </w:r>
            <w:proofErr w:type="spellStart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311C1A" w:rsidRPr="003F6FD9" w:rsidRDefault="00311C1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311C1A" w:rsidRPr="003F6FD9" w:rsidRDefault="00311C1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311C1A" w:rsidRPr="003F6FD9" w:rsidRDefault="00311C1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F80FC2" w:rsidRPr="003F6FD9" w:rsidTr="0018169B">
        <w:trPr>
          <w:trHeight w:val="295"/>
        </w:trPr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FD9" w:rsidRPr="003F6FD9" w:rsidRDefault="003F6FD9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FD9" w:rsidRPr="003F6FD9" w:rsidRDefault="003F6FD9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FD9" w:rsidRPr="003F6FD9" w:rsidRDefault="003F6FD9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FD9" w:rsidRPr="003F6FD9" w:rsidRDefault="003F6FD9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FD9" w:rsidRPr="003F6FD9" w:rsidRDefault="003F6FD9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FD9" w:rsidRPr="003F6FD9" w:rsidRDefault="003F6FD9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FD9" w:rsidRPr="003F6FD9" w:rsidRDefault="003F6FD9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FD9" w:rsidRPr="003F6FD9" w:rsidRDefault="003F6FD9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93681A" w:rsidRPr="003F6FD9" w:rsidTr="0093681A">
        <w:trPr>
          <w:trHeight w:val="29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81A" w:rsidRPr="003F6FD9" w:rsidRDefault="0087758E" w:rsidP="000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F121D">
              <w:rPr>
                <w:rFonts w:ascii="Times New Roman" w:eastAsia="Times New Roman" w:hAnsi="Times New Roman" w:cs="Times New Roman"/>
                <w:color w:val="000000"/>
              </w:rPr>
              <w:t xml:space="preserve"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муниципальных </w:t>
            </w:r>
            <w:r w:rsidRPr="005F121D">
              <w:rPr>
                <w:rFonts w:ascii="Times New Roman" w:eastAsia="Times New Roman" w:hAnsi="Times New Roman" w:cs="Times New Roman"/>
                <w:color w:val="000000"/>
              </w:rPr>
              <w:t xml:space="preserve">образовательных </w:t>
            </w:r>
            <w:r w:rsidR="000866D2">
              <w:rPr>
                <w:rFonts w:ascii="Times New Roman" w:eastAsia="Times New Roman" w:hAnsi="Times New Roman" w:cs="Times New Roman"/>
                <w:color w:val="000000"/>
              </w:rPr>
              <w:t>организациях</w:t>
            </w:r>
            <w:r w:rsidRPr="005F121D">
              <w:rPr>
                <w:rFonts w:ascii="Times New Roman" w:eastAsia="Times New Roman" w:hAnsi="Times New Roman" w:cs="Times New Roman"/>
                <w:color w:val="000000"/>
              </w:rPr>
              <w:t xml:space="preserve">, расположенных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муниципального образования</w:t>
            </w:r>
          </w:p>
        </w:tc>
      </w:tr>
      <w:tr w:rsidR="00E3395A" w:rsidRPr="00E5270F" w:rsidTr="00E3395A">
        <w:trPr>
          <w:trHeight w:val="70"/>
        </w:trPr>
        <w:tc>
          <w:tcPr>
            <w:tcW w:w="2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E5270F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Физические и юридические лица. 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E0674D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документ, удостоверяющий личность заявителя:</w:t>
            </w:r>
          </w:p>
          <w:p w:rsidR="00E3395A" w:rsidRPr="00E0674D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1.1. Паспорт гражданина Российской Федерации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E0674D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E3395A" w:rsidRPr="00E0674D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E3395A" w:rsidRPr="00E0674D" w:rsidRDefault="00E3395A" w:rsidP="00E3395A">
            <w:pPr>
              <w:pStyle w:val="a3"/>
              <w:numPr>
                <w:ilvl w:val="0"/>
                <w:numId w:val="36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ФИО, пол, дата и место рождения гражданина, сведения о регистрации гражданина по месту жительства и снятии его с </w:t>
            </w: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регистрационного учёта;</w:t>
            </w:r>
          </w:p>
          <w:p w:rsidR="00E3395A" w:rsidRPr="00E0674D" w:rsidRDefault="00E3395A" w:rsidP="00E3395A">
            <w:pPr>
              <w:pStyle w:val="a3"/>
              <w:numPr>
                <w:ilvl w:val="0"/>
                <w:numId w:val="36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E3395A" w:rsidRPr="00E0674D" w:rsidRDefault="00E3395A" w:rsidP="00E3395A">
            <w:pPr>
              <w:pStyle w:val="a3"/>
              <w:numPr>
                <w:ilvl w:val="0"/>
                <w:numId w:val="36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E3395A" w:rsidRPr="00E0674D" w:rsidRDefault="00E3395A" w:rsidP="00E3395A">
            <w:pPr>
              <w:pStyle w:val="a3"/>
              <w:numPr>
                <w:ilvl w:val="0"/>
                <w:numId w:val="36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E3395A" w:rsidRPr="00E0674D" w:rsidRDefault="00E3395A" w:rsidP="00E3395A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E3395A" w:rsidRPr="00E0674D" w:rsidRDefault="00E3395A" w:rsidP="00E3395A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E3395A" w:rsidRPr="00E0674D" w:rsidRDefault="00E3395A" w:rsidP="00E3395A">
            <w:pPr>
              <w:pStyle w:val="a3"/>
              <w:numPr>
                <w:ilvl w:val="0"/>
                <w:numId w:val="37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E3395A" w:rsidRPr="00E0674D" w:rsidRDefault="00E3395A" w:rsidP="00E3395A">
            <w:pPr>
              <w:pStyle w:val="a3"/>
              <w:numPr>
                <w:ilvl w:val="0"/>
                <w:numId w:val="37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E3395A" w:rsidRPr="00E0674D" w:rsidRDefault="00E3395A" w:rsidP="00E3395A">
            <w:pPr>
              <w:pStyle w:val="a3"/>
              <w:numPr>
                <w:ilvl w:val="0"/>
                <w:numId w:val="37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E3395A" w:rsidRPr="00E0674D" w:rsidRDefault="00E3395A" w:rsidP="00E3395A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Бланка паспорта гражданина Российской Федерации оформляется на едином бланке для всей РФ на русском </w:t>
            </w: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E0674D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E0674D" w:rsidRDefault="00E3395A" w:rsidP="00E3395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proofErr w:type="gramStart"/>
            <w:r w:rsidRPr="00E0674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</w:t>
            </w:r>
            <w:proofErr w:type="gramEnd"/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E0674D" w:rsidRDefault="00E3395A" w:rsidP="00E3395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Доверенность</w:t>
            </w:r>
          </w:p>
        </w:tc>
        <w:tc>
          <w:tcPr>
            <w:tcW w:w="653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E0674D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Должна быть действительной на срок обращения за предоставлением услуги.</w:t>
            </w:r>
          </w:p>
          <w:p w:rsidR="00E3395A" w:rsidRPr="00E0674D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должна содержать подчисток, приписок, исправлений.</w:t>
            </w:r>
          </w:p>
          <w:p w:rsidR="00E3395A" w:rsidRPr="00E0674D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её содержание</w:t>
            </w:r>
          </w:p>
        </w:tc>
      </w:tr>
      <w:tr w:rsidR="00E3395A" w:rsidRPr="00E5270F" w:rsidTr="00E3395A">
        <w:trPr>
          <w:trHeight w:val="65"/>
        </w:trPr>
        <w:tc>
          <w:tcPr>
            <w:tcW w:w="2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E5270F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B85F44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1.2.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47354D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является документом ограниченного срока действия и должно содержать следующие сведения о гражданах:</w:t>
            </w:r>
          </w:p>
          <w:p w:rsidR="00E3395A" w:rsidRPr="0047354D" w:rsidRDefault="00E3395A" w:rsidP="00E3395A">
            <w:pPr>
              <w:pStyle w:val="a3"/>
              <w:numPr>
                <w:ilvl w:val="0"/>
                <w:numId w:val="38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E3395A" w:rsidRPr="0047354D" w:rsidRDefault="00E3395A" w:rsidP="00E3395A">
            <w:pPr>
              <w:pStyle w:val="a3"/>
              <w:numPr>
                <w:ilvl w:val="0"/>
                <w:numId w:val="38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E3395A" w:rsidRPr="00B85F44" w:rsidRDefault="00E3395A" w:rsidP="00E33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D020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F8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53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F80F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E3395A" w:rsidRPr="00E5270F" w:rsidTr="00E3395A">
        <w:trPr>
          <w:trHeight w:val="65"/>
        </w:trPr>
        <w:tc>
          <w:tcPr>
            <w:tcW w:w="2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E5270F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B85F44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1.3.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47354D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E3395A" w:rsidRPr="0047354D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E3395A" w:rsidRPr="0047354D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б) дата рождения;</w:t>
            </w:r>
          </w:p>
          <w:p w:rsidR="00E3395A" w:rsidRPr="0047354D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E3395A" w:rsidRPr="0047354D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г) семейное положение;</w:t>
            </w:r>
          </w:p>
          <w:p w:rsidR="00E3395A" w:rsidRPr="0047354D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д) образование;</w:t>
            </w:r>
          </w:p>
          <w:p w:rsidR="00E3395A" w:rsidRPr="0047354D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е) место работы;</w:t>
            </w:r>
          </w:p>
          <w:p w:rsidR="00E3395A" w:rsidRPr="0047354D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E3395A" w:rsidRPr="0047354D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E3395A" w:rsidRPr="0047354D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E3395A" w:rsidRPr="0047354D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E3395A" w:rsidRPr="0047354D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E3395A" w:rsidRPr="00B85F44" w:rsidRDefault="00E3395A" w:rsidP="00E33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D020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F8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53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F80F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E3395A" w:rsidRPr="00E5270F" w:rsidTr="00E3395A">
        <w:trPr>
          <w:trHeight w:val="65"/>
        </w:trPr>
        <w:tc>
          <w:tcPr>
            <w:tcW w:w="2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E5270F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B85F44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1.4.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B85F44" w:rsidRDefault="00E3395A" w:rsidP="00E33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D020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F8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53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F80F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E3395A" w:rsidRPr="00E5270F" w:rsidTr="00E3395A">
        <w:trPr>
          <w:trHeight w:val="65"/>
        </w:trPr>
        <w:tc>
          <w:tcPr>
            <w:tcW w:w="2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E5270F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B85F44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1.5.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B85F44" w:rsidRDefault="00E3395A" w:rsidP="00E33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паспорте моряка указываются следующие сведения о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владельце </w:t>
            </w:r>
            <w:proofErr w:type="spell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паспорта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:г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ражданство</w:t>
            </w:r>
            <w:proofErr w:type="spell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овреждений, наличие которых не позволяет однозначно истолковать их содержание.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D020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B85F44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документ, удостоверяющий личность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представителя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заявителя</w:t>
            </w:r>
          </w:p>
        </w:tc>
        <w:tc>
          <w:tcPr>
            <w:tcW w:w="653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8902C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Должен быть действительным на срок обращения за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предоставлением услуги.</w:t>
            </w:r>
          </w:p>
          <w:p w:rsidR="00E3395A" w:rsidRPr="008902C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E3395A" w:rsidRPr="00B85F44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  <w:tr w:rsidR="00E3395A" w:rsidRPr="00E5270F" w:rsidTr="00E3395A">
        <w:trPr>
          <w:trHeight w:val="65"/>
        </w:trPr>
        <w:tc>
          <w:tcPr>
            <w:tcW w:w="2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E5270F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B85F44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1.6.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E3395A" w:rsidRPr="00B85F44" w:rsidRDefault="00E3395A" w:rsidP="00E33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з) номер личного дела лица, признанного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беженцем;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D020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F8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53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F80F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E3395A" w:rsidRPr="00E5270F" w:rsidTr="00E3395A">
        <w:trPr>
          <w:trHeight w:val="65"/>
        </w:trPr>
        <w:tc>
          <w:tcPr>
            <w:tcW w:w="2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E5270F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B85F44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1.7.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B85F44" w:rsidRDefault="00E3395A" w:rsidP="00E33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овреждений, наличие которых не позволяет однозначно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истолковать их содержание. 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D020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F8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53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F80F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E3395A" w:rsidRPr="00E5270F" w:rsidTr="00E3395A">
        <w:trPr>
          <w:trHeight w:val="65"/>
        </w:trPr>
        <w:tc>
          <w:tcPr>
            <w:tcW w:w="2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E5270F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B85F44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1.8.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иностранного гражданина и действительных документов, удостоверяющих его личность и признаваемых Россий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ской Федерацией в этом качестве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 вида на жительство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выдаваемого иностранному гражданину (далее именуется - бланк) размером 125 x 88 мм содержит 16 страниц (без обложки), прошитых нитью по линии сгиба.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Обложка бланка, синего цвета, изготавливается из износостойкого материала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изображением герба в 3 строки размещена надпись "Вид на жительст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Подпись, фамилия должностного лица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.".</w:t>
            </w:r>
            <w:proofErr w:type="gramEnd"/>
          </w:p>
          <w:p w:rsidR="00E3395A" w:rsidRPr="00B85F44" w:rsidRDefault="00E3395A" w:rsidP="00E33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7. Внутренняя страница задней части обложки предназначена для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размещения персональных данных владельца вида на жительство.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D020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F8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53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F80F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E3395A" w:rsidRPr="00E5270F" w:rsidTr="00E3395A">
        <w:trPr>
          <w:trHeight w:val="263"/>
        </w:trPr>
        <w:tc>
          <w:tcPr>
            <w:tcW w:w="2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E5270F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Юридические лица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8902C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Учредительные документы</w:t>
            </w:r>
          </w:p>
        </w:tc>
        <w:tc>
          <w:tcPr>
            <w:tcW w:w="65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8902C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Л</w:t>
            </w:r>
            <w:r w:rsidRPr="00E9691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исты устава организации должны быть пронумерованы, прошнурованы, скреплены печатью организации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(при наличии печати)</w:t>
            </w:r>
            <w:r w:rsidRPr="00E9691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. В уставе должны быть прописаны виды экономической деятельности, относящиеся к получению </w:t>
            </w:r>
            <w:proofErr w:type="spellStart"/>
            <w:r w:rsidRPr="00E9691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подуслуги</w:t>
            </w:r>
            <w:proofErr w:type="spellEnd"/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8902CA" w:rsidRDefault="00E3395A" w:rsidP="00E3395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Имеется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8902CA" w:rsidRDefault="00E3395A" w:rsidP="00E3395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C262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представитель заявителя, действующий в силу полномочий, основанных на оформленной в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  <w:r w:rsidRPr="006C262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</w:t>
            </w:r>
            <w:proofErr w:type="gramEnd"/>
            <w:r w:rsidRPr="006C262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8902CA" w:rsidRDefault="00E3395A" w:rsidP="00E3395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документ, удостоверяющий личность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представителя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заявителя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8902C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E3395A" w:rsidRPr="008902C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E3395A" w:rsidRPr="008902CA" w:rsidRDefault="00E3395A" w:rsidP="00E3395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  <w:tr w:rsidR="00E3395A" w:rsidRPr="00E5270F" w:rsidTr="00E3395A">
        <w:trPr>
          <w:trHeight w:val="262"/>
        </w:trPr>
        <w:tc>
          <w:tcPr>
            <w:tcW w:w="2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E5270F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79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F80F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5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5B6C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7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D020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B85F44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67DF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документ, подтверждающий полномочия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представителя заявителя </w:t>
            </w:r>
            <w:r w:rsidRPr="00F67DF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действовать от имени юридического лица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B85F44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Оригинал или копию документа, заверенный печатью и подписью руководителя юридического лица</w:t>
            </w:r>
          </w:p>
        </w:tc>
      </w:tr>
    </w:tbl>
    <w:p w:rsidR="00311C1A" w:rsidRPr="00E5270F" w:rsidRDefault="00311C1A" w:rsidP="00311C1A">
      <w:pPr>
        <w:rPr>
          <w:rFonts w:ascii="Times New Roman" w:hAnsi="Times New Roman" w:cs="Times New Roman"/>
        </w:rPr>
        <w:sectPr w:rsidR="00311C1A" w:rsidRPr="00E5270F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Pr="00E5270F" w:rsidRDefault="00311C1A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«Документы, предоставляемые заявителем </w:t>
      </w:r>
      <w:r w:rsidRPr="00E5270F">
        <w:rPr>
          <w:rFonts w:ascii="Times New Roman" w:hAnsi="Times New Roman" w:cs="Times New Roman"/>
          <w:b/>
          <w:sz w:val="28"/>
          <w:szCs w:val="28"/>
        </w:rPr>
        <w:t xml:space="preserve">для получения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подуслуги</w:t>
      </w:r>
      <w:proofErr w:type="spellEnd"/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tbl>
      <w:tblPr>
        <w:tblW w:w="1447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1301"/>
        <w:gridCol w:w="2341"/>
        <w:gridCol w:w="1911"/>
        <w:gridCol w:w="1701"/>
        <w:gridCol w:w="3224"/>
        <w:gridCol w:w="1489"/>
        <w:gridCol w:w="1808"/>
      </w:tblGrid>
      <w:tr w:rsidR="00A51CA7" w:rsidRPr="00E3395A" w:rsidTr="00E3395A">
        <w:trPr>
          <w:trHeight w:val="20"/>
        </w:trPr>
        <w:tc>
          <w:tcPr>
            <w:tcW w:w="699" w:type="dxa"/>
            <w:shd w:val="clear" w:color="000000" w:fill="CCFFCC"/>
            <w:hideMark/>
          </w:tcPr>
          <w:p w:rsidR="00A51CA7" w:rsidRPr="00E3395A" w:rsidRDefault="00A51CA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E33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E33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301" w:type="dxa"/>
            <w:shd w:val="clear" w:color="000000" w:fill="CCFFCC"/>
          </w:tcPr>
          <w:p w:rsidR="00A51CA7" w:rsidRPr="00E3395A" w:rsidRDefault="00A51CA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Категория  документа</w:t>
            </w:r>
          </w:p>
        </w:tc>
        <w:tc>
          <w:tcPr>
            <w:tcW w:w="2341" w:type="dxa"/>
            <w:shd w:val="clear" w:color="000000" w:fill="CCFFCC"/>
          </w:tcPr>
          <w:p w:rsidR="00A51CA7" w:rsidRPr="00E3395A" w:rsidRDefault="00A51CA7" w:rsidP="0062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Наименования документов, которые представляет заявитель для получения «</w:t>
            </w:r>
            <w:proofErr w:type="spellStart"/>
            <w:r w:rsidRPr="00E33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E33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11" w:type="dxa"/>
            <w:shd w:val="clear" w:color="000000" w:fill="CCFFCC"/>
            <w:hideMark/>
          </w:tcPr>
          <w:p w:rsidR="00A51CA7" w:rsidRPr="00E3395A" w:rsidRDefault="00A51CA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701" w:type="dxa"/>
            <w:shd w:val="clear" w:color="000000" w:fill="CCFFCC"/>
            <w:hideMark/>
          </w:tcPr>
          <w:p w:rsidR="00A51CA7" w:rsidRPr="00E3395A" w:rsidRDefault="0082118C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Условие предоставление документа</w:t>
            </w:r>
          </w:p>
        </w:tc>
        <w:tc>
          <w:tcPr>
            <w:tcW w:w="3224" w:type="dxa"/>
            <w:shd w:val="clear" w:color="000000" w:fill="CCFFCC"/>
            <w:hideMark/>
          </w:tcPr>
          <w:p w:rsidR="00A51CA7" w:rsidRPr="00E3395A" w:rsidRDefault="00A51CA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489" w:type="dxa"/>
            <w:shd w:val="clear" w:color="000000" w:fill="CCFFCC"/>
            <w:hideMark/>
          </w:tcPr>
          <w:p w:rsidR="00A51CA7" w:rsidRPr="00E3395A" w:rsidRDefault="00A51CA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808" w:type="dxa"/>
            <w:shd w:val="clear" w:color="000000" w:fill="CCFFCC"/>
            <w:hideMark/>
          </w:tcPr>
          <w:p w:rsidR="00A51CA7" w:rsidRPr="00E3395A" w:rsidRDefault="00A51CA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A51CA7" w:rsidRPr="00E3395A" w:rsidTr="00E3395A">
        <w:trPr>
          <w:trHeight w:val="20"/>
        </w:trPr>
        <w:tc>
          <w:tcPr>
            <w:tcW w:w="699" w:type="dxa"/>
            <w:shd w:val="clear" w:color="auto" w:fill="auto"/>
            <w:vAlign w:val="center"/>
            <w:hideMark/>
          </w:tcPr>
          <w:p w:rsidR="00A51CA7" w:rsidRPr="00E3395A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A51CA7" w:rsidRPr="00E3395A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A51CA7" w:rsidRPr="00E3395A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11" w:type="dxa"/>
            <w:shd w:val="clear" w:color="auto" w:fill="auto"/>
            <w:vAlign w:val="center"/>
            <w:hideMark/>
          </w:tcPr>
          <w:p w:rsidR="00A51CA7" w:rsidRPr="00E3395A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CA7" w:rsidRPr="00E3395A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224" w:type="dxa"/>
            <w:shd w:val="clear" w:color="auto" w:fill="auto"/>
            <w:vAlign w:val="center"/>
            <w:hideMark/>
          </w:tcPr>
          <w:p w:rsidR="00A51CA7" w:rsidRPr="00E3395A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489" w:type="dxa"/>
            <w:shd w:val="clear" w:color="auto" w:fill="auto"/>
            <w:vAlign w:val="center"/>
            <w:hideMark/>
          </w:tcPr>
          <w:p w:rsidR="00A51CA7" w:rsidRPr="00E3395A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808" w:type="dxa"/>
            <w:shd w:val="clear" w:color="auto" w:fill="auto"/>
            <w:vAlign w:val="center"/>
            <w:hideMark/>
          </w:tcPr>
          <w:p w:rsidR="00A51CA7" w:rsidRPr="00E3395A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87758E" w:rsidRPr="00E3395A" w:rsidTr="00E3395A">
        <w:trPr>
          <w:trHeight w:val="20"/>
        </w:trPr>
        <w:tc>
          <w:tcPr>
            <w:tcW w:w="14474" w:type="dxa"/>
            <w:gridSpan w:val="8"/>
            <w:shd w:val="clear" w:color="auto" w:fill="auto"/>
            <w:hideMark/>
          </w:tcPr>
          <w:p w:rsidR="0087758E" w:rsidRPr="00E3395A" w:rsidRDefault="0087758E" w:rsidP="000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</w:t>
            </w:r>
            <w:r w:rsidR="000866D2" w:rsidRPr="00E33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 w:rsidRPr="00E33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расположенных на территории муниципального образования</w:t>
            </w:r>
          </w:p>
        </w:tc>
      </w:tr>
      <w:tr w:rsidR="0082118C" w:rsidRPr="00E3395A" w:rsidTr="00E3395A">
        <w:trPr>
          <w:trHeight w:val="20"/>
        </w:trPr>
        <w:tc>
          <w:tcPr>
            <w:tcW w:w="699" w:type="dxa"/>
            <w:shd w:val="clear" w:color="auto" w:fill="auto"/>
            <w:hideMark/>
          </w:tcPr>
          <w:p w:rsidR="0082118C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82118C" w:rsidRPr="00E3395A" w:rsidRDefault="0082118C" w:rsidP="00D0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Заявление н</w:t>
            </w:r>
            <w:r w:rsidR="00D02089" w:rsidRPr="00E339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а </w:t>
            </w:r>
            <w:r w:rsidRPr="00E339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услуги</w:t>
            </w:r>
          </w:p>
        </w:tc>
        <w:tc>
          <w:tcPr>
            <w:tcW w:w="2341" w:type="dxa"/>
            <w:shd w:val="clear" w:color="auto" w:fill="auto"/>
          </w:tcPr>
          <w:p w:rsidR="0082118C" w:rsidRPr="00E3395A" w:rsidRDefault="0082118C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Заявление</w:t>
            </w:r>
          </w:p>
        </w:tc>
        <w:tc>
          <w:tcPr>
            <w:tcW w:w="1911" w:type="dxa"/>
            <w:shd w:val="clear" w:color="auto" w:fill="auto"/>
            <w:hideMark/>
          </w:tcPr>
          <w:p w:rsidR="0082118C" w:rsidRPr="00E3395A" w:rsidRDefault="0082118C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подлинник</w:t>
            </w:r>
          </w:p>
        </w:tc>
        <w:tc>
          <w:tcPr>
            <w:tcW w:w="1701" w:type="dxa"/>
            <w:shd w:val="clear" w:color="auto" w:fill="auto"/>
            <w:hideMark/>
          </w:tcPr>
          <w:p w:rsidR="0082118C" w:rsidRPr="00E3395A" w:rsidRDefault="0050385D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3224" w:type="dxa"/>
            <w:shd w:val="clear" w:color="auto" w:fill="auto"/>
            <w:hideMark/>
          </w:tcPr>
          <w:p w:rsidR="0082118C" w:rsidRPr="00E3395A" w:rsidRDefault="0050385D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Не должно содержать подчистки либо приписки, зачеркнутые слова или другие исправления</w:t>
            </w:r>
          </w:p>
        </w:tc>
        <w:tc>
          <w:tcPr>
            <w:tcW w:w="1489" w:type="dxa"/>
            <w:shd w:val="clear" w:color="auto" w:fill="auto"/>
            <w:hideMark/>
          </w:tcPr>
          <w:p w:rsidR="0082118C" w:rsidRPr="00E3395A" w:rsidRDefault="00D02089" w:rsidP="008D38CE">
            <w:pPr>
              <w:pStyle w:val="af5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3395A">
              <w:rPr>
                <w:bCs/>
                <w:color w:val="000000"/>
                <w:sz w:val="20"/>
                <w:szCs w:val="20"/>
              </w:rPr>
              <w:t>Приложение № 1</w:t>
            </w:r>
            <w:r w:rsidR="00E3395A" w:rsidRPr="00E3395A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08" w:type="dxa"/>
            <w:shd w:val="clear" w:color="auto" w:fill="auto"/>
            <w:hideMark/>
          </w:tcPr>
          <w:p w:rsidR="0082118C" w:rsidRPr="00E3395A" w:rsidRDefault="0050385D" w:rsidP="00D0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Приложение № </w:t>
            </w:r>
            <w:r w:rsidR="00D02089" w:rsidRPr="00E339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  <w:p w:rsidR="00E3395A" w:rsidRPr="00E3395A" w:rsidRDefault="00E3395A" w:rsidP="00D0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E3395A" w:rsidRPr="00E3395A" w:rsidTr="00E3395A">
        <w:trPr>
          <w:trHeight w:val="20"/>
        </w:trPr>
        <w:tc>
          <w:tcPr>
            <w:tcW w:w="699" w:type="dxa"/>
            <w:vMerge w:val="restart"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01" w:type="dxa"/>
            <w:vMerge w:val="restart"/>
            <w:shd w:val="clear" w:color="auto" w:fill="auto"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2341" w:type="dxa"/>
            <w:shd w:val="clear" w:color="auto" w:fill="auto"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Паспорт гражданина Российской Федерации</w:t>
            </w:r>
          </w:p>
        </w:tc>
        <w:tc>
          <w:tcPr>
            <w:tcW w:w="1911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1 оригинал</w:t>
            </w:r>
          </w:p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Действия:</w:t>
            </w:r>
          </w:p>
          <w:p w:rsidR="00E3395A" w:rsidRPr="00E3395A" w:rsidRDefault="00E3395A" w:rsidP="00E3395A">
            <w:pPr>
              <w:pStyle w:val="a3"/>
              <w:numPr>
                <w:ilvl w:val="0"/>
                <w:numId w:val="39"/>
              </w:numPr>
              <w:tabs>
                <w:tab w:val="left" w:pos="244"/>
              </w:tabs>
              <w:spacing w:after="0"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Установление личности заявителя</w:t>
            </w:r>
          </w:p>
        </w:tc>
        <w:tc>
          <w:tcPr>
            <w:tcW w:w="1701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представляется один из указанных документов </w:t>
            </w:r>
          </w:p>
        </w:tc>
        <w:tc>
          <w:tcPr>
            <w:tcW w:w="3224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паспорт вносятся:</w:t>
            </w:r>
          </w:p>
          <w:p w:rsidR="00E3395A" w:rsidRPr="00E3395A" w:rsidRDefault="00E3395A" w:rsidP="00E3395A">
            <w:pPr>
              <w:pStyle w:val="a3"/>
              <w:numPr>
                <w:ilvl w:val="0"/>
                <w:numId w:val="36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ФИО, пол, дата и место рождения гражданина, сведения о регистрации гражданина по месту жительства и снятии его с регистрационного учёта;</w:t>
            </w:r>
          </w:p>
          <w:p w:rsidR="00E3395A" w:rsidRPr="00E3395A" w:rsidRDefault="00E3395A" w:rsidP="00E3395A">
            <w:pPr>
              <w:pStyle w:val="a3"/>
              <w:numPr>
                <w:ilvl w:val="0"/>
                <w:numId w:val="36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о воинской обязанности граждан, достигших 18-летнего возраста;</w:t>
            </w:r>
          </w:p>
          <w:p w:rsidR="00E3395A" w:rsidRPr="00E3395A" w:rsidRDefault="00E3395A" w:rsidP="00E3395A">
            <w:pPr>
              <w:pStyle w:val="a3"/>
              <w:numPr>
                <w:ilvl w:val="0"/>
                <w:numId w:val="36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о регистрации и расторжении брака;</w:t>
            </w:r>
          </w:p>
          <w:p w:rsidR="00E3395A" w:rsidRPr="00E3395A" w:rsidRDefault="00E3395A" w:rsidP="00E3395A">
            <w:pPr>
              <w:pStyle w:val="a3"/>
              <w:numPr>
                <w:ilvl w:val="0"/>
                <w:numId w:val="36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о детях, не достигших 14-летнего возраста.</w:t>
            </w:r>
          </w:p>
          <w:p w:rsidR="00E3395A" w:rsidRPr="00E3395A" w:rsidRDefault="00E3395A" w:rsidP="00E3395A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паспорт запрещается вносить сведения, отметки и записи, не 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E3395A" w:rsidRPr="00E3395A" w:rsidRDefault="00E3395A" w:rsidP="00E3395A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Паспорт гражданина действует:</w:t>
            </w:r>
          </w:p>
          <w:p w:rsidR="00E3395A" w:rsidRPr="00E3395A" w:rsidRDefault="00E3395A" w:rsidP="00E3395A">
            <w:pPr>
              <w:pStyle w:val="a3"/>
              <w:numPr>
                <w:ilvl w:val="0"/>
                <w:numId w:val="37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от 14 лет — до достижения 20-летнего возраста;</w:t>
            </w:r>
          </w:p>
          <w:p w:rsidR="00E3395A" w:rsidRPr="00E3395A" w:rsidRDefault="00E3395A" w:rsidP="00E3395A">
            <w:pPr>
              <w:pStyle w:val="a3"/>
              <w:numPr>
                <w:ilvl w:val="0"/>
                <w:numId w:val="37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от 20 лет — до достижения 45-летнего возраста;</w:t>
            </w:r>
          </w:p>
          <w:p w:rsidR="00E3395A" w:rsidRPr="00E3395A" w:rsidRDefault="00E3395A" w:rsidP="00E3395A">
            <w:pPr>
              <w:pStyle w:val="a3"/>
              <w:numPr>
                <w:ilvl w:val="0"/>
                <w:numId w:val="37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от 45 лет — бессрочно.</w:t>
            </w:r>
          </w:p>
          <w:p w:rsidR="00E3395A" w:rsidRPr="00E3395A" w:rsidRDefault="00E3395A" w:rsidP="00E3395A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1489" w:type="dxa"/>
            <w:vMerge w:val="restart"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8" w:type="dxa"/>
            <w:vMerge w:val="restart"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395A" w:rsidRPr="00E3395A" w:rsidTr="00E3395A">
        <w:trPr>
          <w:trHeight w:val="20"/>
        </w:trPr>
        <w:tc>
          <w:tcPr>
            <w:tcW w:w="699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vMerge/>
            <w:shd w:val="clear" w:color="auto" w:fill="auto"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1" w:type="dxa"/>
            <w:shd w:val="clear" w:color="auto" w:fill="auto"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1911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для утративших паспорт граждан, а также для граждан, в отношении которых до выдачи паспорта проводится дополнительная проверка</w:t>
            </w:r>
          </w:p>
        </w:tc>
        <w:tc>
          <w:tcPr>
            <w:tcW w:w="3224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Временное удостоверение личности гражданина Российской Федерации (форма №2П</w:t>
            </w:r>
            <w:proofErr w:type="gram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является документом ограниченного срока действия и должно содержать следующие сведения о гражданах:</w:t>
            </w:r>
          </w:p>
          <w:p w:rsidR="00E3395A" w:rsidRPr="00E3395A" w:rsidRDefault="00E3395A" w:rsidP="00E3395A">
            <w:pPr>
              <w:pStyle w:val="a3"/>
              <w:numPr>
                <w:ilvl w:val="0"/>
                <w:numId w:val="38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 и отчество;</w:t>
            </w:r>
          </w:p>
          <w:p w:rsidR="00E3395A" w:rsidRPr="00E3395A" w:rsidRDefault="00E3395A" w:rsidP="00E3395A">
            <w:pPr>
              <w:pStyle w:val="a3"/>
              <w:numPr>
                <w:ilvl w:val="0"/>
                <w:numId w:val="38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дата рождения; место рождения;</w:t>
            </w:r>
          </w:p>
          <w:p w:rsidR="00E3395A" w:rsidRPr="00E3395A" w:rsidRDefault="00E3395A" w:rsidP="00E3395A">
            <w:pPr>
              <w:pStyle w:val="a3"/>
              <w:numPr>
                <w:ilvl w:val="0"/>
                <w:numId w:val="38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1489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8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395A" w:rsidRPr="00E3395A" w:rsidTr="00E3395A">
        <w:trPr>
          <w:trHeight w:val="20"/>
        </w:trPr>
        <w:tc>
          <w:tcPr>
            <w:tcW w:w="699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vMerge/>
            <w:shd w:val="clear" w:color="auto" w:fill="auto"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1" w:type="dxa"/>
            <w:shd w:val="clear" w:color="auto" w:fill="auto"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Удостоверение личности военнослужащего РФ </w:t>
            </w:r>
          </w:p>
        </w:tc>
        <w:tc>
          <w:tcPr>
            <w:tcW w:w="1911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представляется в случае отнесения заявителя к </w:t>
            </w: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lastRenderedPageBreak/>
              <w:t>соответствующей категории</w:t>
            </w:r>
          </w:p>
        </w:tc>
        <w:tc>
          <w:tcPr>
            <w:tcW w:w="3224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Удостоверение личности военнослужащего  должны содержать следующие сведения о 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гражданах:</w:t>
            </w:r>
          </w:p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а) фамилия, имя и отчество;</w:t>
            </w:r>
          </w:p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б) дата рождения;</w:t>
            </w:r>
          </w:p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в) место жительства;</w:t>
            </w:r>
          </w:p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г) семейное положение;</w:t>
            </w:r>
          </w:p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д) образование;</w:t>
            </w:r>
          </w:p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е) место работы;</w:t>
            </w:r>
          </w:p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ж) годность к военной службе по состоянию здоровья;</w:t>
            </w:r>
          </w:p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з) основные антропометрические данные;</w:t>
            </w:r>
          </w:p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и) наличие военно-учетных и гражданских специальностей;</w:t>
            </w:r>
          </w:p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к) наличие первого спортивного разряда или спортивного звания;</w:t>
            </w:r>
          </w:p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1489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8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395A" w:rsidRPr="00E3395A" w:rsidTr="00E3395A">
        <w:trPr>
          <w:trHeight w:val="20"/>
        </w:trPr>
        <w:tc>
          <w:tcPr>
            <w:tcW w:w="699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vMerge/>
            <w:shd w:val="clear" w:color="auto" w:fill="auto"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1" w:type="dxa"/>
            <w:shd w:val="clear" w:color="auto" w:fill="auto"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Общегражданский заграничный паспорт гражданина для прибывших на временное жительство в </w:t>
            </w: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lastRenderedPageBreak/>
              <w:t>Российскую Федерацию граждан России, постоянно проживающих за границей.</w:t>
            </w:r>
          </w:p>
        </w:tc>
        <w:tc>
          <w:tcPr>
            <w:tcW w:w="1911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rPr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3224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Общегражданский заграничный паспорт гражданина для прибывших на временное жительство в Российскую Федерацию граждан России, 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постоянно проживающих за границей  должен содержать  следующие сведения: наименование страны из которой прибыл; сведения о личности гражданина: фамилия, имя, отчество, пол, дата рождения и место рождения.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1489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8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395A" w:rsidRPr="00E3395A" w:rsidTr="00E3395A">
        <w:trPr>
          <w:trHeight w:val="20"/>
        </w:trPr>
        <w:tc>
          <w:tcPr>
            <w:tcW w:w="699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vMerge/>
            <w:shd w:val="clear" w:color="auto" w:fill="auto"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1" w:type="dxa"/>
            <w:shd w:val="clear" w:color="auto" w:fill="auto"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Паспорт моряка.</w:t>
            </w:r>
          </w:p>
        </w:tc>
        <w:tc>
          <w:tcPr>
            <w:tcW w:w="1911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rPr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3224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паспорте моряка указываются следующие сведения о владельце </w:t>
            </w:r>
            <w:proofErr w:type="spell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паспорта</w:t>
            </w:r>
            <w:proofErr w:type="gram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:г</w:t>
            </w:r>
            <w:proofErr w:type="gram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ражданство</w:t>
            </w:r>
            <w:proofErr w:type="spell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</w:t>
            </w:r>
            <w:proofErr w:type="gram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овреждений, наличие которых не позволяет однозначно истолковать их содержание.</w:t>
            </w:r>
          </w:p>
        </w:tc>
        <w:tc>
          <w:tcPr>
            <w:tcW w:w="1489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8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395A" w:rsidRPr="00E3395A" w:rsidTr="00E3395A">
        <w:trPr>
          <w:trHeight w:val="20"/>
        </w:trPr>
        <w:tc>
          <w:tcPr>
            <w:tcW w:w="699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vMerge/>
            <w:shd w:val="clear" w:color="auto" w:fill="auto"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1" w:type="dxa"/>
            <w:shd w:val="clear" w:color="auto" w:fill="auto"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Удостоверение беженца.</w:t>
            </w:r>
          </w:p>
        </w:tc>
        <w:tc>
          <w:tcPr>
            <w:tcW w:w="1911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rPr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3224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Удостоверение беженца должен содержать  следующие сведения: </w:t>
            </w:r>
          </w:p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а) фамилия, имя, отчество (при наличии) владельца удостоверения;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б) число, месяц и год рождения владельца удостоверения;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в) место рождения владельца удостоверения;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д) пол владельца удостоверения;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е) даты выдачи и окончания срока действия удостоверения;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proofErr w:type="gram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gram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з) номер личного дела лица, признанного беженцем;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к) отметки о постановке владельца удостоверения на миграционный 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учет;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л) записи о продлении срока действия удостоверения;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н) сведения о семейном положении владельца удостоверения.</w:t>
            </w:r>
            <w:proofErr w:type="gram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1489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8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395A" w:rsidRPr="00E3395A" w:rsidTr="00E3395A">
        <w:trPr>
          <w:trHeight w:val="20"/>
        </w:trPr>
        <w:tc>
          <w:tcPr>
            <w:tcW w:w="699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vMerge/>
            <w:shd w:val="clear" w:color="auto" w:fill="auto"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1" w:type="dxa"/>
            <w:shd w:val="clear" w:color="auto" w:fill="auto"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Вид на жительство лица без гражданства.</w:t>
            </w:r>
          </w:p>
        </w:tc>
        <w:tc>
          <w:tcPr>
            <w:tcW w:w="1911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rPr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3224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выдавшего вид на жительство, и оформляется в виде документа по форме, утверждаемой федеральным органом исполнительной власти в сфере миграции</w:t>
            </w:r>
            <w:proofErr w:type="gram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. Документ не должен содержать подчисток, приписок, зачеркнутых слов и других исправлений</w:t>
            </w:r>
            <w:proofErr w:type="gram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овреждений, наличие которых не позволяет однозначно истолковать их содержание. </w:t>
            </w:r>
          </w:p>
        </w:tc>
        <w:tc>
          <w:tcPr>
            <w:tcW w:w="1489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8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395A" w:rsidRPr="00E3395A" w:rsidTr="00E3395A">
        <w:trPr>
          <w:trHeight w:val="20"/>
        </w:trPr>
        <w:tc>
          <w:tcPr>
            <w:tcW w:w="699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vMerge/>
            <w:shd w:val="clear" w:color="auto" w:fill="auto"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1" w:type="dxa"/>
            <w:shd w:val="clear" w:color="auto" w:fill="auto"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Вид на жительство иностранного гражданина и действительных документов, удостоверяющих его личность и признаваемых Российской Федерацией в этом качестве;</w:t>
            </w:r>
          </w:p>
        </w:tc>
        <w:tc>
          <w:tcPr>
            <w:tcW w:w="1911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rPr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3224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Бланк вида на жительство</w:t>
            </w:r>
            <w:proofErr w:type="gram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выдаваемого иностранному гражданину (далее именуется - бланк) размером 125 x 88 мм содержит 16 страниц (без обложки), прошитых нитью по линии сгиба.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представляют собой 7-разрядное число.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Обложка бланка, синего цвета, изготавливается из износостойкого материала</w:t>
            </w:r>
            <w:proofErr w:type="gram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proofErr w:type="gram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изображением герба в 3 строки размещена надпись "Вид на жительство иностранного гражданина".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перерегистрации по месту жительства.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Страницы 9 - 12 предназначены для размещения служебной отметки о продлении вида на жительство.</w:t>
            </w:r>
          </w:p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На странице 16 буквами "М.П." обозначено место для печати и размещен следующий текст: "Вид на жительство иностранного гражданина, Номер, дата принятия решения, Дата выдачи документа, Действителен по, Подпись, фамилия должностного лица</w:t>
            </w:r>
            <w:proofErr w:type="gram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.".</w:t>
            </w:r>
            <w:proofErr w:type="gramEnd"/>
          </w:p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7. Внутренняя страница задней части обложки предназначена для размещения персональных данных владельца вида на жительство. 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1489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8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E3395A" w:rsidRDefault="00E3395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br w:type="page"/>
      </w:r>
    </w:p>
    <w:p w:rsidR="00311C1A" w:rsidRPr="00E5270F" w:rsidRDefault="00311C1A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5</w:t>
      </w:r>
      <w:r w:rsidRPr="00F856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«</w:t>
      </w:r>
      <w:r w:rsidRPr="00495C2D">
        <w:rPr>
          <w:rFonts w:ascii="Times New Roman" w:hAnsi="Times New Roman" w:cs="Times New Roman"/>
          <w:b/>
          <w:sz w:val="28"/>
          <w:szCs w:val="28"/>
        </w:rPr>
        <w:t xml:space="preserve">Документы и сведения, </w:t>
      </w:r>
      <w:r w:rsidRPr="00495C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получаемые посредством  </w:t>
      </w:r>
      <w:r w:rsidRPr="00CF49D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межведомственного </w:t>
      </w:r>
      <w:r w:rsidR="00A65821" w:rsidRPr="00CF49D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информационного</w:t>
      </w:r>
      <w:r w:rsidRPr="00A6582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00"/>
        </w:rPr>
        <w:t xml:space="preserve"> </w:t>
      </w:r>
      <w:r w:rsidRPr="00495C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взаимодействия</w:t>
      </w:r>
      <w:r w:rsidRPr="00F856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0"/>
        <w:gridCol w:w="1387"/>
        <w:gridCol w:w="1721"/>
        <w:gridCol w:w="1721"/>
        <w:gridCol w:w="1706"/>
        <w:gridCol w:w="216"/>
        <w:gridCol w:w="1065"/>
        <w:gridCol w:w="2106"/>
        <w:gridCol w:w="1419"/>
        <w:gridCol w:w="1635"/>
      </w:tblGrid>
      <w:tr w:rsidR="00B12B22" w:rsidRPr="00B12B22" w:rsidTr="00B12B22">
        <w:trPr>
          <w:trHeight w:val="2461"/>
        </w:trPr>
        <w:tc>
          <w:tcPr>
            <w:tcW w:w="612" w:type="pct"/>
            <w:shd w:val="clear" w:color="000000" w:fill="CCFFCC"/>
            <w:vAlign w:val="center"/>
          </w:tcPr>
          <w:p w:rsidR="002A5080" w:rsidRPr="00B12B22" w:rsidRDefault="002A5080" w:rsidP="00B1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469" w:type="pct"/>
            <w:shd w:val="clear" w:color="000000" w:fill="CCFFCC"/>
            <w:vAlign w:val="center"/>
          </w:tcPr>
          <w:p w:rsidR="002A5080" w:rsidRPr="00B12B22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582" w:type="pct"/>
            <w:shd w:val="clear" w:color="000000" w:fill="CCFFCC"/>
            <w:vAlign w:val="center"/>
            <w:hideMark/>
          </w:tcPr>
          <w:p w:rsidR="002A5080" w:rsidRPr="00B12B22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582" w:type="pct"/>
            <w:shd w:val="clear" w:color="000000" w:fill="CCFFCC"/>
          </w:tcPr>
          <w:p w:rsidR="002A5080" w:rsidRPr="00B12B22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органа (организации), направляющег</w:t>
            </w:r>
            <w:proofErr w:type="gramStart"/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о(</w:t>
            </w:r>
            <w:proofErr w:type="gramEnd"/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ей) межведомственный запрос</w:t>
            </w:r>
          </w:p>
        </w:tc>
        <w:tc>
          <w:tcPr>
            <w:tcW w:w="577" w:type="pct"/>
            <w:shd w:val="clear" w:color="000000" w:fill="CCFFCC"/>
            <w:vAlign w:val="center"/>
            <w:hideMark/>
          </w:tcPr>
          <w:p w:rsidR="002A5080" w:rsidRPr="00B12B22" w:rsidRDefault="002A5080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органа (организации), в адрес которог</w:t>
            </w:r>
            <w:proofErr w:type="gramStart"/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о(</w:t>
            </w:r>
            <w:proofErr w:type="gramEnd"/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ой) направляется межведомственный запрос</w:t>
            </w:r>
          </w:p>
        </w:tc>
        <w:tc>
          <w:tcPr>
            <w:tcW w:w="433" w:type="pct"/>
            <w:gridSpan w:val="2"/>
            <w:shd w:val="clear" w:color="000000" w:fill="CCFFCC"/>
            <w:vAlign w:val="center"/>
            <w:hideMark/>
          </w:tcPr>
          <w:p w:rsidR="002A5080" w:rsidRPr="00B12B22" w:rsidRDefault="002A5080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SID</w:t>
            </w: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электронного сервиса</w:t>
            </w:r>
            <w:r w:rsidR="00FB47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/наименование вида сведений</w:t>
            </w:r>
          </w:p>
        </w:tc>
        <w:tc>
          <w:tcPr>
            <w:tcW w:w="712" w:type="pct"/>
            <w:shd w:val="clear" w:color="000000" w:fill="CCFFCC"/>
            <w:vAlign w:val="center"/>
            <w:hideMark/>
          </w:tcPr>
          <w:p w:rsidR="002A5080" w:rsidRPr="00B12B22" w:rsidRDefault="002A5080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Срок осуществления межведомственного информационного взаимодействия </w:t>
            </w:r>
          </w:p>
        </w:tc>
        <w:tc>
          <w:tcPr>
            <w:tcW w:w="480" w:type="pct"/>
            <w:shd w:val="clear" w:color="000000" w:fill="CCFFCC"/>
            <w:vAlign w:val="center"/>
            <w:hideMark/>
          </w:tcPr>
          <w:p w:rsidR="002A5080" w:rsidRPr="00B12B22" w:rsidRDefault="002A5080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 (шаблон)</w:t>
            </w:r>
            <w:r w:rsidR="00D70E4D"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межведомственного запроса</w:t>
            </w:r>
            <w:r w:rsidR="00FB47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ответа на межведомственный запрос</w:t>
            </w:r>
          </w:p>
        </w:tc>
        <w:tc>
          <w:tcPr>
            <w:tcW w:w="553" w:type="pct"/>
            <w:shd w:val="clear" w:color="000000" w:fill="CCFFCC"/>
            <w:vAlign w:val="center"/>
            <w:hideMark/>
          </w:tcPr>
          <w:p w:rsidR="002A5080" w:rsidRPr="00B12B22" w:rsidRDefault="002A5080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Образец заполнения формы межведомственного запроса</w:t>
            </w:r>
            <w:r w:rsidR="00FB47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ответа на межведомственный запрос</w:t>
            </w:r>
          </w:p>
        </w:tc>
      </w:tr>
      <w:tr w:rsidR="00B12B22" w:rsidRPr="00CF49D5" w:rsidTr="00B12B22">
        <w:trPr>
          <w:trHeight w:val="300"/>
        </w:trPr>
        <w:tc>
          <w:tcPr>
            <w:tcW w:w="612" w:type="pct"/>
            <w:shd w:val="clear" w:color="auto" w:fill="CCFFCC"/>
            <w:vAlign w:val="center"/>
          </w:tcPr>
          <w:p w:rsidR="002A5080" w:rsidRPr="00CF49D5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49D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69" w:type="pct"/>
            <w:shd w:val="clear" w:color="auto" w:fill="CCFFCC"/>
            <w:vAlign w:val="center"/>
          </w:tcPr>
          <w:p w:rsidR="002A5080" w:rsidRPr="00CF49D5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49D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82" w:type="pct"/>
            <w:shd w:val="clear" w:color="auto" w:fill="CCFFCC"/>
            <w:vAlign w:val="center"/>
            <w:hideMark/>
          </w:tcPr>
          <w:p w:rsidR="002A5080" w:rsidRPr="00CF49D5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49D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82" w:type="pct"/>
            <w:shd w:val="clear" w:color="auto" w:fill="CCFFCC"/>
            <w:vAlign w:val="center"/>
          </w:tcPr>
          <w:p w:rsidR="002A5080" w:rsidRPr="00CF49D5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49D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77" w:type="pct"/>
            <w:shd w:val="clear" w:color="auto" w:fill="CCFFCC"/>
            <w:noWrap/>
            <w:vAlign w:val="center"/>
            <w:hideMark/>
          </w:tcPr>
          <w:p w:rsidR="002A5080" w:rsidRPr="00CF49D5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49D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433" w:type="pct"/>
            <w:gridSpan w:val="2"/>
            <w:shd w:val="clear" w:color="auto" w:fill="CCFFCC"/>
            <w:noWrap/>
            <w:vAlign w:val="center"/>
            <w:hideMark/>
          </w:tcPr>
          <w:p w:rsidR="002A5080" w:rsidRPr="00CF49D5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49D5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12" w:type="pct"/>
            <w:shd w:val="clear" w:color="auto" w:fill="CCFFCC"/>
            <w:noWrap/>
            <w:vAlign w:val="center"/>
            <w:hideMark/>
          </w:tcPr>
          <w:p w:rsidR="002A5080" w:rsidRPr="00CF49D5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49D5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480" w:type="pct"/>
            <w:shd w:val="clear" w:color="auto" w:fill="CCFFCC"/>
            <w:vAlign w:val="center"/>
            <w:hideMark/>
          </w:tcPr>
          <w:p w:rsidR="002A5080" w:rsidRPr="00CF49D5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49D5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53" w:type="pct"/>
            <w:shd w:val="clear" w:color="auto" w:fill="CCFFCC"/>
            <w:vAlign w:val="center"/>
            <w:hideMark/>
          </w:tcPr>
          <w:p w:rsidR="002A5080" w:rsidRPr="00CF49D5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49D5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</w:tr>
      <w:tr w:rsidR="00A65821" w:rsidRPr="00E5270F" w:rsidTr="00B12B22">
        <w:trPr>
          <w:trHeight w:val="300"/>
        </w:trPr>
        <w:tc>
          <w:tcPr>
            <w:tcW w:w="5000" w:type="pct"/>
            <w:gridSpan w:val="10"/>
          </w:tcPr>
          <w:p w:rsidR="00A65821" w:rsidRPr="00E5270F" w:rsidRDefault="00E3395A" w:rsidP="00A6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33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организациях, расположенных на территории муниципального образования</w:t>
            </w:r>
          </w:p>
        </w:tc>
      </w:tr>
      <w:tr w:rsidR="002A5080" w:rsidRPr="00E5270F" w:rsidTr="00B12B22">
        <w:trPr>
          <w:trHeight w:val="300"/>
        </w:trPr>
        <w:tc>
          <w:tcPr>
            <w:tcW w:w="612" w:type="pct"/>
          </w:tcPr>
          <w:p w:rsidR="002A5080" w:rsidRPr="00E5270F" w:rsidRDefault="00FB4723" w:rsidP="00FB4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69" w:type="pct"/>
          </w:tcPr>
          <w:p w:rsidR="002A5080" w:rsidRPr="00E5270F" w:rsidRDefault="00FB4723" w:rsidP="00FB4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82" w:type="pct"/>
            <w:shd w:val="clear" w:color="auto" w:fill="auto"/>
            <w:noWrap/>
            <w:vAlign w:val="bottom"/>
            <w:hideMark/>
          </w:tcPr>
          <w:p w:rsidR="002A5080" w:rsidRPr="00E5270F" w:rsidRDefault="00FB4723" w:rsidP="00FB4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82" w:type="pct"/>
          </w:tcPr>
          <w:p w:rsidR="002A5080" w:rsidRPr="00E5270F" w:rsidRDefault="00FB4723" w:rsidP="00FB4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0" w:type="pct"/>
            <w:gridSpan w:val="2"/>
            <w:shd w:val="clear" w:color="auto" w:fill="auto"/>
            <w:noWrap/>
            <w:vAlign w:val="bottom"/>
            <w:hideMark/>
          </w:tcPr>
          <w:p w:rsidR="002A5080" w:rsidRPr="00E5270F" w:rsidRDefault="00FB4723" w:rsidP="00FB4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  <w:hideMark/>
          </w:tcPr>
          <w:p w:rsidR="002A5080" w:rsidRPr="00E5270F" w:rsidRDefault="00FB4723" w:rsidP="00FB4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2" w:type="pct"/>
            <w:shd w:val="clear" w:color="auto" w:fill="auto"/>
            <w:noWrap/>
            <w:vAlign w:val="bottom"/>
            <w:hideMark/>
          </w:tcPr>
          <w:p w:rsidR="002A5080" w:rsidRPr="00E5270F" w:rsidRDefault="00FB4723" w:rsidP="00FB4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80" w:type="pct"/>
            <w:shd w:val="clear" w:color="auto" w:fill="auto"/>
            <w:noWrap/>
            <w:vAlign w:val="bottom"/>
            <w:hideMark/>
          </w:tcPr>
          <w:p w:rsidR="002A5080" w:rsidRPr="00E5270F" w:rsidRDefault="00FB4723" w:rsidP="00FB4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A5080" w:rsidRPr="00E5270F" w:rsidRDefault="00FB4723" w:rsidP="00FB4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</w:tbl>
    <w:p w:rsidR="002A5080" w:rsidRDefault="002A5080" w:rsidP="00311C1A">
      <w:pPr>
        <w:rPr>
          <w:rFonts w:ascii="Times New Roman" w:hAnsi="Times New Roman" w:cs="Times New Roman"/>
        </w:rPr>
      </w:pPr>
    </w:p>
    <w:p w:rsidR="00FB4723" w:rsidRDefault="00FB4723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B4723" w:rsidRDefault="00FB4723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B4723" w:rsidRDefault="00FB4723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B4723" w:rsidRDefault="00FB4723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B4723" w:rsidRDefault="00FB4723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B4723" w:rsidRDefault="00FB4723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3395A" w:rsidRDefault="00E3395A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11C1A" w:rsidRDefault="00311C1A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6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Результат </w:t>
      </w:r>
      <w:proofErr w:type="spellStart"/>
      <w:r w:rsidR="004126C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</w:t>
      </w:r>
      <w:r w:rsidR="00B86C8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услуги</w:t>
      </w:r>
      <w:proofErr w:type="spellEnd"/>
    </w:p>
    <w:tbl>
      <w:tblPr>
        <w:tblW w:w="5118" w:type="pct"/>
        <w:tblLayout w:type="fixed"/>
        <w:tblLook w:val="04A0" w:firstRow="1" w:lastRow="0" w:firstColumn="1" w:lastColumn="0" w:noHBand="0" w:noVBand="1"/>
      </w:tblPr>
      <w:tblGrid>
        <w:gridCol w:w="400"/>
        <w:gridCol w:w="2261"/>
        <w:gridCol w:w="2128"/>
        <w:gridCol w:w="6"/>
        <w:gridCol w:w="2122"/>
        <w:gridCol w:w="1986"/>
        <w:gridCol w:w="2270"/>
        <w:gridCol w:w="1411"/>
        <w:gridCol w:w="1268"/>
        <w:gridCol w:w="6"/>
        <w:gridCol w:w="1277"/>
      </w:tblGrid>
      <w:tr w:rsidR="007C74AF" w:rsidRPr="009162A6" w:rsidTr="009162A6">
        <w:trPr>
          <w:trHeight w:val="20"/>
        </w:trPr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74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Документ/документы, являющиеся результатом «</w:t>
            </w:r>
            <w:proofErr w:type="spellStart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705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Требования к документу/</w:t>
            </w:r>
            <w:r w:rsidR="007C74AF"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документам, являющимся результатом «</w:t>
            </w:r>
            <w:proofErr w:type="spellStart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Характеристика результата </w:t>
            </w:r>
            <w:r w:rsidR="004126CA"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proofErr w:type="spellStart"/>
            <w:r w:rsidR="004126CA"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="004126CA"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» </w:t>
            </w: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положительный</w:t>
            </w:r>
            <w:proofErr w:type="gramEnd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r w:rsidR="007C74AF"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отрицательный)</w:t>
            </w:r>
          </w:p>
        </w:tc>
        <w:tc>
          <w:tcPr>
            <w:tcW w:w="65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 документа/</w:t>
            </w:r>
            <w:r w:rsidR="007C74AF"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документов, являющимся результатом «</w:t>
            </w:r>
            <w:proofErr w:type="spellStart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Образец документа/</w:t>
            </w:r>
            <w:r w:rsidR="007C74AF"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документов, являющихся результатом «</w:t>
            </w:r>
            <w:proofErr w:type="spellStart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9162A6" w:rsidRDefault="00636257" w:rsidP="0063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Способ получения результата</w:t>
            </w:r>
            <w:r w:rsidR="004126CA" w:rsidRPr="009162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«</w:t>
            </w:r>
            <w:proofErr w:type="spellStart"/>
            <w:r w:rsidR="004126CA" w:rsidRPr="009162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="004126CA" w:rsidRPr="009162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8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Срок хранения невостребованных заявителем результатов</w:t>
            </w:r>
          </w:p>
        </w:tc>
      </w:tr>
      <w:tr w:rsidR="007C74AF" w:rsidRPr="009162A6" w:rsidTr="009162A6">
        <w:trPr>
          <w:trHeight w:val="20"/>
        </w:trPr>
        <w:tc>
          <w:tcPr>
            <w:tcW w:w="1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5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 органе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 МФЦ</w:t>
            </w:r>
          </w:p>
        </w:tc>
      </w:tr>
      <w:tr w:rsidR="007C74AF" w:rsidRPr="009162A6" w:rsidTr="009162A6">
        <w:trPr>
          <w:trHeight w:val="20"/>
        </w:trPr>
        <w:tc>
          <w:tcPr>
            <w:tcW w:w="1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05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5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E3395A" w:rsidRPr="009162A6" w:rsidTr="00E3395A">
        <w:trPr>
          <w:trHeight w:val="20"/>
        </w:trPr>
        <w:tc>
          <w:tcPr>
            <w:tcW w:w="5000" w:type="pct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5A" w:rsidRPr="009162A6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организациях, расположенных на территории муниципального образования</w:t>
            </w:r>
          </w:p>
        </w:tc>
      </w:tr>
      <w:tr w:rsidR="009162A6" w:rsidRPr="009162A6" w:rsidTr="009162A6">
        <w:trPr>
          <w:trHeight w:val="20"/>
        </w:trPr>
        <w:tc>
          <w:tcPr>
            <w:tcW w:w="1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2A6" w:rsidRPr="009162A6" w:rsidRDefault="009162A6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2A6" w:rsidRPr="009162A6" w:rsidRDefault="009162A6" w:rsidP="00623C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Информация </w:t>
            </w:r>
            <w:r w:rsidRPr="0091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учреждениях, расположенных на территории муниципального образования</w:t>
            </w:r>
          </w:p>
        </w:tc>
        <w:tc>
          <w:tcPr>
            <w:tcW w:w="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2A6" w:rsidRPr="009162A6" w:rsidRDefault="009162A6" w:rsidP="0091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9162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Информация содержит сведения: наименование, местонахождение, вид, тип муниципальной образовательной организации (включая контактный телефон, ФИО, должностного лица), сведения об образовательных программах, об образовательных  услугах</w:t>
            </w:r>
            <w:proofErr w:type="gramEnd"/>
          </w:p>
        </w:tc>
        <w:tc>
          <w:tcPr>
            <w:tcW w:w="703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2A6" w:rsidRPr="009162A6" w:rsidRDefault="009162A6" w:rsidP="005779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62A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положительный </w:t>
            </w:r>
          </w:p>
        </w:tc>
        <w:tc>
          <w:tcPr>
            <w:tcW w:w="65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2A6" w:rsidRPr="009162A6" w:rsidRDefault="009162A6" w:rsidP="0057791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9162A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Приложить свою форму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2A6" w:rsidRPr="009162A6" w:rsidRDefault="009162A6" w:rsidP="0057791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9162A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Приложить свой образец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2A6" w:rsidRPr="009162A6" w:rsidRDefault="009162A6" w:rsidP="009162A6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1. ЕПГУ</w:t>
            </w:r>
          </w:p>
          <w:p w:rsidR="009162A6" w:rsidRPr="009162A6" w:rsidRDefault="009162A6" w:rsidP="009162A6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2. МФЦ</w:t>
            </w:r>
          </w:p>
          <w:p w:rsidR="009162A6" w:rsidRPr="009162A6" w:rsidRDefault="009162A6" w:rsidP="009162A6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3. в отделе (управлении) образования администрации муниципального района</w:t>
            </w:r>
          </w:p>
          <w:p w:rsidR="009162A6" w:rsidRPr="009162A6" w:rsidRDefault="009162A6" w:rsidP="009162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162A6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4. направление по почте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2A6" w:rsidRPr="009162A6" w:rsidRDefault="009162A6" w:rsidP="005779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9162A6">
              <w:rPr>
                <w:rFonts w:ascii="Times New Roman" w:hAnsi="Times New Roman"/>
                <w:bCs/>
                <w:sz w:val="20"/>
                <w:szCs w:val="20"/>
              </w:rPr>
              <w:t>Постоянно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2A6" w:rsidRPr="009162A6" w:rsidRDefault="009162A6" w:rsidP="005779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62A6">
              <w:rPr>
                <w:rFonts w:ascii="Times New Roman" w:hAnsi="Times New Roman"/>
                <w:bCs/>
                <w:sz w:val="20"/>
                <w:szCs w:val="20"/>
              </w:rPr>
              <w:t>1 месяц</w:t>
            </w:r>
          </w:p>
        </w:tc>
      </w:tr>
    </w:tbl>
    <w:p w:rsidR="009162A6" w:rsidRDefault="009162A6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162A6" w:rsidRDefault="009162A6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162A6" w:rsidRDefault="009162A6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162A6" w:rsidRDefault="009162A6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11C1A" w:rsidRPr="00E5270F" w:rsidRDefault="00311C1A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Раздел 7. 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«Технологические процессы предоставления </w:t>
      </w:r>
      <w:r w:rsidR="006C6C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услуги</w:t>
      </w:r>
      <w:r w:rsidR="005D5B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2590"/>
        <w:gridCol w:w="2543"/>
        <w:gridCol w:w="1879"/>
        <w:gridCol w:w="2050"/>
        <w:gridCol w:w="2050"/>
        <w:gridCol w:w="3037"/>
      </w:tblGrid>
      <w:tr w:rsidR="00311C1A" w:rsidRPr="00563ACE" w:rsidTr="00563ACE">
        <w:trPr>
          <w:trHeight w:val="1689"/>
        </w:trPr>
        <w:tc>
          <w:tcPr>
            <w:tcW w:w="544" w:type="dxa"/>
            <w:shd w:val="clear" w:color="000000" w:fill="CCFFCC"/>
            <w:vAlign w:val="center"/>
            <w:hideMark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590" w:type="dxa"/>
            <w:shd w:val="clear" w:color="000000" w:fill="CCFFCC"/>
            <w:vAlign w:val="center"/>
            <w:hideMark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2543" w:type="dxa"/>
            <w:shd w:val="clear" w:color="000000" w:fill="CCFFCC"/>
            <w:vAlign w:val="center"/>
            <w:hideMark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1879" w:type="dxa"/>
            <w:shd w:val="clear" w:color="000000" w:fill="CCFFCC"/>
            <w:vAlign w:val="center"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050" w:type="dxa"/>
            <w:shd w:val="clear" w:color="000000" w:fill="CCFFCC"/>
            <w:vAlign w:val="center"/>
            <w:hideMark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2050" w:type="dxa"/>
            <w:shd w:val="clear" w:color="000000" w:fill="CCFFCC"/>
            <w:vAlign w:val="center"/>
            <w:hideMark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3037" w:type="dxa"/>
            <w:shd w:val="clear" w:color="000000" w:fill="CCFFCC"/>
            <w:vAlign w:val="center"/>
            <w:hideMark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563ACE" w:rsidRPr="00563ACE" w:rsidTr="00563ACE">
        <w:trPr>
          <w:trHeight w:val="410"/>
        </w:trPr>
        <w:tc>
          <w:tcPr>
            <w:tcW w:w="544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3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050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050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037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311C1A" w:rsidRPr="00E5270F" w:rsidTr="00DB6A6C">
        <w:trPr>
          <w:trHeight w:val="300"/>
        </w:trPr>
        <w:tc>
          <w:tcPr>
            <w:tcW w:w="14693" w:type="dxa"/>
            <w:gridSpan w:val="7"/>
          </w:tcPr>
          <w:p w:rsidR="00311C1A" w:rsidRPr="00E5270F" w:rsidRDefault="00623CF5" w:rsidP="000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F121D">
              <w:rPr>
                <w:rFonts w:ascii="Times New Roman" w:eastAsia="Times New Roman" w:hAnsi="Times New Roman" w:cs="Times New Roman"/>
                <w:color w:val="000000"/>
              </w:rPr>
              <w:t xml:space="preserve"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муниципальных </w:t>
            </w:r>
            <w:r w:rsidRPr="005F121D">
              <w:rPr>
                <w:rFonts w:ascii="Times New Roman" w:eastAsia="Times New Roman" w:hAnsi="Times New Roman" w:cs="Times New Roman"/>
                <w:color w:val="000000"/>
              </w:rPr>
              <w:t xml:space="preserve">образовательных </w:t>
            </w:r>
            <w:r w:rsidR="000866D2">
              <w:rPr>
                <w:rFonts w:ascii="Times New Roman" w:eastAsia="Times New Roman" w:hAnsi="Times New Roman" w:cs="Times New Roman"/>
                <w:color w:val="000000"/>
              </w:rPr>
              <w:t>организациях</w:t>
            </w:r>
            <w:r w:rsidRPr="005F121D">
              <w:rPr>
                <w:rFonts w:ascii="Times New Roman" w:eastAsia="Times New Roman" w:hAnsi="Times New Roman" w:cs="Times New Roman"/>
                <w:color w:val="000000"/>
              </w:rPr>
              <w:t xml:space="preserve">, расположенных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муниципального образования</w:t>
            </w:r>
          </w:p>
        </w:tc>
      </w:tr>
      <w:tr w:rsidR="00695731" w:rsidRPr="00E5270F" w:rsidTr="00563ACE">
        <w:trPr>
          <w:trHeight w:val="392"/>
        </w:trPr>
        <w:tc>
          <w:tcPr>
            <w:tcW w:w="544" w:type="dxa"/>
            <w:shd w:val="clear" w:color="auto" w:fill="auto"/>
            <w:hideMark/>
          </w:tcPr>
          <w:p w:rsidR="00695731" w:rsidRPr="00563ACE" w:rsidRDefault="00695731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63ACE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2590" w:type="dxa"/>
            <w:shd w:val="clear" w:color="auto" w:fill="auto"/>
            <w:hideMark/>
          </w:tcPr>
          <w:p w:rsidR="00695731" w:rsidRPr="00790485" w:rsidRDefault="00695731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Прием и регистрация заявления</w:t>
            </w:r>
          </w:p>
        </w:tc>
        <w:tc>
          <w:tcPr>
            <w:tcW w:w="2543" w:type="dxa"/>
            <w:shd w:val="clear" w:color="auto" w:fill="auto"/>
            <w:hideMark/>
          </w:tcPr>
          <w:p w:rsidR="00695731" w:rsidRPr="00790485" w:rsidRDefault="00695731" w:rsidP="006C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Присвоение регистрационного номера заявлению</w:t>
            </w:r>
          </w:p>
        </w:tc>
        <w:tc>
          <w:tcPr>
            <w:tcW w:w="1879" w:type="dxa"/>
          </w:tcPr>
          <w:p w:rsidR="00695731" w:rsidRPr="00790485" w:rsidRDefault="00695731" w:rsidP="00F8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15 мин.</w:t>
            </w:r>
          </w:p>
        </w:tc>
        <w:tc>
          <w:tcPr>
            <w:tcW w:w="2050" w:type="dxa"/>
            <w:shd w:val="clear" w:color="auto" w:fill="auto"/>
            <w:hideMark/>
          </w:tcPr>
          <w:p w:rsidR="00695731" w:rsidRPr="00790485" w:rsidRDefault="00695731" w:rsidP="00F80F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Специалист, ответственный за предоставление услуги</w:t>
            </w:r>
            <w:r w:rsidR="00EA5BB2">
              <w:rPr>
                <w:rFonts w:ascii="Times New Roman" w:eastAsia="Times New Roman" w:hAnsi="Times New Roman" w:cs="Times New Roman"/>
                <w:iCs/>
                <w:color w:val="000000"/>
              </w:rPr>
              <w:t>, специалист МФЦ</w:t>
            </w:r>
          </w:p>
        </w:tc>
        <w:tc>
          <w:tcPr>
            <w:tcW w:w="2050" w:type="dxa"/>
            <w:shd w:val="clear" w:color="auto" w:fill="auto"/>
            <w:hideMark/>
          </w:tcPr>
          <w:p w:rsidR="00695731" w:rsidRPr="00790485" w:rsidRDefault="00DC5448" w:rsidP="00695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3037" w:type="dxa"/>
            <w:shd w:val="clear" w:color="auto" w:fill="auto"/>
            <w:hideMark/>
          </w:tcPr>
          <w:p w:rsidR="00695731" w:rsidRDefault="00DC5448" w:rsidP="00695731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Расписка</w:t>
            </w:r>
          </w:p>
        </w:tc>
      </w:tr>
      <w:tr w:rsidR="00EA5BB2" w:rsidRPr="00E5270F" w:rsidTr="00563ACE">
        <w:trPr>
          <w:trHeight w:val="392"/>
        </w:trPr>
        <w:tc>
          <w:tcPr>
            <w:tcW w:w="544" w:type="dxa"/>
            <w:shd w:val="clear" w:color="auto" w:fill="auto"/>
            <w:hideMark/>
          </w:tcPr>
          <w:p w:rsidR="00EA5BB2" w:rsidRDefault="00EA5BB2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2590" w:type="dxa"/>
            <w:shd w:val="clear" w:color="auto" w:fill="auto"/>
            <w:hideMark/>
          </w:tcPr>
          <w:p w:rsidR="00EA5BB2" w:rsidRDefault="00EA5BB2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Направление заявления  в отдел образования администрации __________ муниципального района</w:t>
            </w:r>
          </w:p>
        </w:tc>
        <w:tc>
          <w:tcPr>
            <w:tcW w:w="2543" w:type="dxa"/>
            <w:shd w:val="clear" w:color="auto" w:fill="auto"/>
            <w:hideMark/>
          </w:tcPr>
          <w:p w:rsidR="00EA5BB2" w:rsidRDefault="00EA5BB2" w:rsidP="006C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Если документы представлены в МФЦ</w:t>
            </w:r>
          </w:p>
        </w:tc>
        <w:tc>
          <w:tcPr>
            <w:tcW w:w="1879" w:type="dxa"/>
          </w:tcPr>
          <w:p w:rsidR="00EA5BB2" w:rsidRPr="00EA5BB2" w:rsidRDefault="00EA5BB2" w:rsidP="00F8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EA5BB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Указать срок из соглашений с МФЦ</w:t>
            </w:r>
          </w:p>
        </w:tc>
        <w:tc>
          <w:tcPr>
            <w:tcW w:w="2050" w:type="dxa"/>
            <w:shd w:val="clear" w:color="auto" w:fill="auto"/>
            <w:hideMark/>
          </w:tcPr>
          <w:p w:rsidR="00EA5BB2" w:rsidRDefault="00EA5BB2" w:rsidP="00F80F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Специалист МФЦ, ответственный за прием и регистрацию документов</w:t>
            </w:r>
          </w:p>
        </w:tc>
        <w:tc>
          <w:tcPr>
            <w:tcW w:w="2050" w:type="dxa"/>
            <w:shd w:val="clear" w:color="auto" w:fill="auto"/>
            <w:hideMark/>
          </w:tcPr>
          <w:p w:rsidR="00EA5BB2" w:rsidRDefault="00EA5BB2" w:rsidP="00695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Техническое и документационное обеспечение</w:t>
            </w:r>
          </w:p>
        </w:tc>
        <w:tc>
          <w:tcPr>
            <w:tcW w:w="3037" w:type="dxa"/>
            <w:shd w:val="clear" w:color="auto" w:fill="auto"/>
            <w:hideMark/>
          </w:tcPr>
          <w:p w:rsidR="00EA5BB2" w:rsidRPr="00980915" w:rsidRDefault="00DC5448" w:rsidP="00695731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Сопроводительное письмо-реестр</w:t>
            </w:r>
          </w:p>
        </w:tc>
      </w:tr>
      <w:tr w:rsidR="00695731" w:rsidRPr="00E5270F" w:rsidTr="00563ACE">
        <w:trPr>
          <w:trHeight w:val="392"/>
        </w:trPr>
        <w:tc>
          <w:tcPr>
            <w:tcW w:w="544" w:type="dxa"/>
            <w:shd w:val="clear" w:color="auto" w:fill="auto"/>
            <w:hideMark/>
          </w:tcPr>
          <w:p w:rsidR="00695731" w:rsidRPr="00563ACE" w:rsidRDefault="00EA5BB2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2590" w:type="dxa"/>
            <w:shd w:val="clear" w:color="auto" w:fill="auto"/>
            <w:hideMark/>
          </w:tcPr>
          <w:p w:rsidR="00695731" w:rsidRDefault="00695731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Рассмотрение заявления</w:t>
            </w:r>
          </w:p>
        </w:tc>
        <w:tc>
          <w:tcPr>
            <w:tcW w:w="2543" w:type="dxa"/>
            <w:shd w:val="clear" w:color="auto" w:fill="auto"/>
            <w:hideMark/>
          </w:tcPr>
          <w:p w:rsidR="00695731" w:rsidRPr="00790485" w:rsidRDefault="001659FC" w:rsidP="006C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</w:t>
            </w:r>
          </w:p>
        </w:tc>
        <w:tc>
          <w:tcPr>
            <w:tcW w:w="1879" w:type="dxa"/>
          </w:tcPr>
          <w:p w:rsidR="00695731" w:rsidRPr="00790485" w:rsidRDefault="00695731" w:rsidP="00F8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15 мин.</w:t>
            </w:r>
          </w:p>
        </w:tc>
        <w:tc>
          <w:tcPr>
            <w:tcW w:w="2050" w:type="dxa"/>
            <w:shd w:val="clear" w:color="auto" w:fill="auto"/>
            <w:hideMark/>
          </w:tcPr>
          <w:p w:rsidR="00695731" w:rsidRPr="00790485" w:rsidRDefault="00695731" w:rsidP="00F80F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Специалист, ответственный за предоставление услуги</w:t>
            </w:r>
          </w:p>
        </w:tc>
        <w:tc>
          <w:tcPr>
            <w:tcW w:w="2050" w:type="dxa"/>
            <w:shd w:val="clear" w:color="auto" w:fill="auto"/>
            <w:hideMark/>
          </w:tcPr>
          <w:p w:rsidR="00695731" w:rsidRPr="00790485" w:rsidRDefault="00DC5448" w:rsidP="00695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  <w:r w:rsidDel="00DC5448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</w:t>
            </w:r>
          </w:p>
        </w:tc>
        <w:tc>
          <w:tcPr>
            <w:tcW w:w="3037" w:type="dxa"/>
            <w:shd w:val="clear" w:color="auto" w:fill="auto"/>
            <w:hideMark/>
          </w:tcPr>
          <w:p w:rsidR="00695731" w:rsidRDefault="00EA5BB2" w:rsidP="00695731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</w:t>
            </w:r>
          </w:p>
        </w:tc>
      </w:tr>
      <w:tr w:rsidR="00B013A4" w:rsidRPr="00E5270F" w:rsidTr="00563ACE">
        <w:trPr>
          <w:trHeight w:val="392"/>
        </w:trPr>
        <w:tc>
          <w:tcPr>
            <w:tcW w:w="544" w:type="dxa"/>
            <w:shd w:val="clear" w:color="auto" w:fill="auto"/>
          </w:tcPr>
          <w:p w:rsidR="00B013A4" w:rsidRDefault="00B013A4" w:rsidP="00B01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2590" w:type="dxa"/>
            <w:shd w:val="clear" w:color="auto" w:fill="auto"/>
          </w:tcPr>
          <w:p w:rsidR="00B013A4" w:rsidRDefault="00B013A4" w:rsidP="00B013A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Уведомление МФЦ о готовности результата</w:t>
            </w:r>
          </w:p>
        </w:tc>
        <w:tc>
          <w:tcPr>
            <w:tcW w:w="2543" w:type="dxa"/>
            <w:shd w:val="clear" w:color="auto" w:fill="auto"/>
          </w:tcPr>
          <w:p w:rsidR="00B013A4" w:rsidRDefault="00B013A4" w:rsidP="00B01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В случае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если в качестве способа получения результата, указанного заявителем при обращении за предоставлением муниципальной услуги,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lastRenderedPageBreak/>
              <w:t>выбран МФЦ</w:t>
            </w:r>
          </w:p>
        </w:tc>
        <w:tc>
          <w:tcPr>
            <w:tcW w:w="1879" w:type="dxa"/>
          </w:tcPr>
          <w:p w:rsidR="00B013A4" w:rsidRDefault="00B013A4" w:rsidP="00B01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FC6A4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 xml:space="preserve">Указать сроки из соглашения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 </w:t>
            </w:r>
            <w:r w:rsidRPr="00FC6A4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МФЦ</w:t>
            </w:r>
          </w:p>
        </w:tc>
        <w:tc>
          <w:tcPr>
            <w:tcW w:w="2050" w:type="dxa"/>
            <w:shd w:val="clear" w:color="auto" w:fill="auto"/>
          </w:tcPr>
          <w:p w:rsidR="00B013A4" w:rsidRDefault="00B013A4" w:rsidP="00B013A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Специалист органа, ответственный за прием и регистрацию</w:t>
            </w:r>
          </w:p>
        </w:tc>
        <w:tc>
          <w:tcPr>
            <w:tcW w:w="2050" w:type="dxa"/>
            <w:shd w:val="clear" w:color="auto" w:fill="auto"/>
          </w:tcPr>
          <w:p w:rsidR="00B013A4" w:rsidRPr="008902CA" w:rsidRDefault="00B013A4" w:rsidP="00B01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Техническое и документационное обеспечение</w:t>
            </w:r>
          </w:p>
        </w:tc>
        <w:tc>
          <w:tcPr>
            <w:tcW w:w="3037" w:type="dxa"/>
            <w:shd w:val="clear" w:color="auto" w:fill="auto"/>
          </w:tcPr>
          <w:p w:rsidR="00B013A4" w:rsidRDefault="00B013A4" w:rsidP="00B013A4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</w:t>
            </w:r>
          </w:p>
        </w:tc>
      </w:tr>
      <w:tr w:rsidR="00B013A4" w:rsidRPr="00E5270F" w:rsidTr="00563ACE">
        <w:trPr>
          <w:trHeight w:val="392"/>
        </w:trPr>
        <w:tc>
          <w:tcPr>
            <w:tcW w:w="544" w:type="dxa"/>
            <w:shd w:val="clear" w:color="auto" w:fill="auto"/>
          </w:tcPr>
          <w:p w:rsidR="00B013A4" w:rsidRDefault="00B013A4" w:rsidP="00B01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5</w:t>
            </w:r>
          </w:p>
        </w:tc>
        <w:tc>
          <w:tcPr>
            <w:tcW w:w="2590" w:type="dxa"/>
            <w:shd w:val="clear" w:color="auto" w:fill="auto"/>
          </w:tcPr>
          <w:p w:rsidR="00B013A4" w:rsidRDefault="00B013A4" w:rsidP="00B013A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Направление результата в МФЦ</w:t>
            </w:r>
          </w:p>
        </w:tc>
        <w:tc>
          <w:tcPr>
            <w:tcW w:w="2543" w:type="dxa"/>
            <w:shd w:val="clear" w:color="auto" w:fill="auto"/>
          </w:tcPr>
          <w:p w:rsidR="00B013A4" w:rsidRDefault="00B013A4" w:rsidP="00B01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В случае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если в качестве способа получения результата, указанного заявителем при обращении за предоставлением муниципальной услуги, выбран МФЦ</w:t>
            </w:r>
          </w:p>
        </w:tc>
        <w:tc>
          <w:tcPr>
            <w:tcW w:w="1879" w:type="dxa"/>
          </w:tcPr>
          <w:p w:rsidR="00B013A4" w:rsidRDefault="00B013A4" w:rsidP="00B01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FC6A4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Указать сроки из соглашения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 </w:t>
            </w:r>
            <w:r w:rsidRPr="00FC6A4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МФЦ</w:t>
            </w:r>
          </w:p>
        </w:tc>
        <w:tc>
          <w:tcPr>
            <w:tcW w:w="2050" w:type="dxa"/>
            <w:shd w:val="clear" w:color="auto" w:fill="auto"/>
          </w:tcPr>
          <w:p w:rsidR="00B013A4" w:rsidRDefault="00B013A4" w:rsidP="00B013A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Специалист органа, ответственный за прием и регистрацию, специалист МФЦ</w:t>
            </w:r>
          </w:p>
        </w:tc>
        <w:tc>
          <w:tcPr>
            <w:tcW w:w="2050" w:type="dxa"/>
            <w:shd w:val="clear" w:color="auto" w:fill="auto"/>
          </w:tcPr>
          <w:p w:rsidR="00B013A4" w:rsidRPr="008902CA" w:rsidRDefault="00B013A4" w:rsidP="00B01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Техническое и документационное обеспечение</w:t>
            </w:r>
          </w:p>
        </w:tc>
        <w:tc>
          <w:tcPr>
            <w:tcW w:w="3037" w:type="dxa"/>
            <w:shd w:val="clear" w:color="auto" w:fill="auto"/>
          </w:tcPr>
          <w:p w:rsidR="00B013A4" w:rsidRDefault="00B013A4" w:rsidP="00B013A4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Сопроводительное письмо-реестр</w:t>
            </w:r>
          </w:p>
        </w:tc>
      </w:tr>
      <w:tr w:rsidR="00695731" w:rsidRPr="00E5270F" w:rsidTr="00563ACE">
        <w:trPr>
          <w:trHeight w:val="392"/>
        </w:trPr>
        <w:tc>
          <w:tcPr>
            <w:tcW w:w="544" w:type="dxa"/>
            <w:shd w:val="clear" w:color="auto" w:fill="auto"/>
            <w:hideMark/>
          </w:tcPr>
          <w:p w:rsidR="00695731" w:rsidRPr="00563ACE" w:rsidRDefault="00B013A4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2590" w:type="dxa"/>
            <w:shd w:val="clear" w:color="auto" w:fill="auto"/>
            <w:hideMark/>
          </w:tcPr>
          <w:p w:rsidR="00695731" w:rsidRPr="00790485" w:rsidRDefault="00695731" w:rsidP="00F80F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790485">
              <w:rPr>
                <w:rFonts w:ascii="Times New Roman" w:eastAsia="Times New Roman" w:hAnsi="Times New Roman" w:cs="Times New Roman"/>
                <w:iCs/>
                <w:color w:val="00000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и</w:t>
            </w:r>
            <w:r w:rsidRPr="00790485">
              <w:rPr>
                <w:rFonts w:ascii="Times New Roman" w:eastAsia="Times New Roman" w:hAnsi="Times New Roman" w:cs="Times New Roman"/>
                <w:iCs/>
                <w:color w:val="000000"/>
              </w:rPr>
              <w:t>е результата услуги заявителю</w:t>
            </w:r>
          </w:p>
        </w:tc>
        <w:tc>
          <w:tcPr>
            <w:tcW w:w="2543" w:type="dxa"/>
            <w:shd w:val="clear" w:color="auto" w:fill="auto"/>
            <w:hideMark/>
          </w:tcPr>
          <w:p w:rsidR="00695731" w:rsidRPr="00790485" w:rsidRDefault="001659FC" w:rsidP="00F8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Регистрация результата предоставления услуги</w:t>
            </w:r>
          </w:p>
        </w:tc>
        <w:tc>
          <w:tcPr>
            <w:tcW w:w="1879" w:type="dxa"/>
          </w:tcPr>
          <w:p w:rsidR="00695731" w:rsidRPr="00790485" w:rsidRDefault="00695731" w:rsidP="00F8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15 мин.</w:t>
            </w:r>
          </w:p>
        </w:tc>
        <w:tc>
          <w:tcPr>
            <w:tcW w:w="2050" w:type="dxa"/>
            <w:shd w:val="clear" w:color="auto" w:fill="auto"/>
            <w:hideMark/>
          </w:tcPr>
          <w:p w:rsidR="00695731" w:rsidRPr="00790485" w:rsidRDefault="00695731" w:rsidP="00F80F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Специалист, ответственный за предоставление услуги</w:t>
            </w:r>
            <w:r w:rsidR="00EA5BB2">
              <w:rPr>
                <w:rFonts w:ascii="Times New Roman" w:eastAsia="Times New Roman" w:hAnsi="Times New Roman" w:cs="Times New Roman"/>
                <w:iCs/>
                <w:color w:val="000000"/>
              </w:rPr>
              <w:t>, специалист МФЦ</w:t>
            </w:r>
          </w:p>
        </w:tc>
        <w:tc>
          <w:tcPr>
            <w:tcW w:w="2050" w:type="dxa"/>
            <w:shd w:val="clear" w:color="auto" w:fill="auto"/>
            <w:hideMark/>
          </w:tcPr>
          <w:p w:rsidR="00695731" w:rsidRPr="00790485" w:rsidRDefault="00695731" w:rsidP="00EA5B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Технологическое обеспечение (принтер, доступ к интернету и т.д.)</w:t>
            </w:r>
            <w:r w:rsidR="00EA5BB2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, </w:t>
            </w:r>
          </w:p>
        </w:tc>
        <w:tc>
          <w:tcPr>
            <w:tcW w:w="3037" w:type="dxa"/>
            <w:shd w:val="clear" w:color="auto" w:fill="auto"/>
            <w:hideMark/>
          </w:tcPr>
          <w:p w:rsidR="00695731" w:rsidRPr="00790485" w:rsidRDefault="00DC5448" w:rsidP="00F8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Письмо с информацией</w:t>
            </w:r>
          </w:p>
        </w:tc>
      </w:tr>
    </w:tbl>
    <w:p w:rsidR="00311C1A" w:rsidRDefault="00311C1A" w:rsidP="00311C1A">
      <w:pPr>
        <w:rPr>
          <w:rFonts w:ascii="Times New Roman" w:hAnsi="Times New Roman" w:cs="Times New Roman"/>
          <w:sz w:val="28"/>
          <w:szCs w:val="28"/>
        </w:rPr>
        <w:sectPr w:rsidR="00311C1A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Default="00311C1A" w:rsidP="00311C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8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Особенности предоставления  </w:t>
      </w:r>
      <w:r w:rsidR="000562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proofErr w:type="spellStart"/>
      <w:r w:rsidR="000562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</w:t>
      </w:r>
      <w:r w:rsidR="00333A6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услуги</w:t>
      </w:r>
      <w:proofErr w:type="spellEnd"/>
      <w:r w:rsidR="000562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 электронной форме»</w:t>
      </w:r>
    </w:p>
    <w:p w:rsidR="00311C1A" w:rsidRPr="001111AB" w:rsidRDefault="00311C1A" w:rsidP="00311C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7"/>
        <w:gridCol w:w="1789"/>
        <w:gridCol w:w="2357"/>
        <w:gridCol w:w="2357"/>
        <w:gridCol w:w="2132"/>
        <w:gridCol w:w="2055"/>
        <w:gridCol w:w="2049"/>
      </w:tblGrid>
      <w:tr w:rsidR="00056209" w:rsidRPr="009162A6" w:rsidTr="00056209">
        <w:trPr>
          <w:trHeight w:val="70"/>
        </w:trPr>
        <w:tc>
          <w:tcPr>
            <w:tcW w:w="692" w:type="pct"/>
            <w:shd w:val="clear" w:color="auto" w:fill="CCFFCC"/>
            <w:vAlign w:val="center"/>
          </w:tcPr>
          <w:p w:rsidR="00056209" w:rsidRPr="009162A6" w:rsidRDefault="00056209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получения заявителем информации  о сроках  и порядке предоставления «</w:t>
            </w:r>
            <w:proofErr w:type="spellStart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605" w:type="pct"/>
            <w:shd w:val="clear" w:color="auto" w:fill="CCFFCC"/>
            <w:vAlign w:val="center"/>
          </w:tcPr>
          <w:p w:rsidR="00056209" w:rsidRPr="009162A6" w:rsidRDefault="00056209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записи на прием в орган, МФЦ для подачи запроса о предоставлении «</w:t>
            </w:r>
            <w:proofErr w:type="spellStart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797" w:type="pct"/>
            <w:shd w:val="clear" w:color="auto" w:fill="CCFFCC"/>
          </w:tcPr>
          <w:p w:rsidR="00056209" w:rsidRPr="009162A6" w:rsidRDefault="00056209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056209" w:rsidRPr="009162A6" w:rsidRDefault="00056209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056209" w:rsidRPr="009162A6" w:rsidRDefault="00056209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056209" w:rsidRPr="009162A6" w:rsidRDefault="00056209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056209" w:rsidRPr="009162A6" w:rsidRDefault="00056209" w:rsidP="0005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формирования запроса о предоставлении «</w:t>
            </w:r>
            <w:proofErr w:type="spellStart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797" w:type="pct"/>
            <w:shd w:val="clear" w:color="auto" w:fill="CCFFCC"/>
            <w:vAlign w:val="center"/>
          </w:tcPr>
          <w:p w:rsidR="00056209" w:rsidRPr="009162A6" w:rsidRDefault="00056209" w:rsidP="0005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приема и регистрации органом, предоставляющим услугу, запроса о предоставлении «</w:t>
            </w:r>
            <w:proofErr w:type="spellStart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 и иных документов, необходимых для предоставления «</w:t>
            </w:r>
            <w:proofErr w:type="spellStart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721" w:type="pct"/>
            <w:shd w:val="clear" w:color="auto" w:fill="CCFFCC"/>
            <w:vAlign w:val="center"/>
          </w:tcPr>
          <w:p w:rsidR="00056209" w:rsidRPr="009162A6" w:rsidRDefault="00056209" w:rsidP="0011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оплаты государственной пошлины за п</w:t>
            </w:r>
            <w:r w:rsidR="001111AB"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</w:t>
            </w: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доставлени</w:t>
            </w:r>
            <w:r w:rsidR="001111AB"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  <w:r w:rsidR="001111AB"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695" w:type="pct"/>
            <w:shd w:val="clear" w:color="auto" w:fill="CCFFCC"/>
            <w:vAlign w:val="center"/>
          </w:tcPr>
          <w:p w:rsidR="00056209" w:rsidRPr="009162A6" w:rsidRDefault="00056209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получения сведений о ходе выполнения запроса о предоставлении «</w:t>
            </w:r>
            <w:proofErr w:type="spellStart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693" w:type="pct"/>
            <w:shd w:val="clear" w:color="auto" w:fill="CCFFCC"/>
            <w:vAlign w:val="center"/>
          </w:tcPr>
          <w:p w:rsidR="00056209" w:rsidRPr="009162A6" w:rsidRDefault="00056209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подачи жалобы на нарушение порядка предоставления «</w:t>
            </w:r>
            <w:proofErr w:type="spellStart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056209" w:rsidRPr="009162A6" w:rsidTr="00056209">
        <w:trPr>
          <w:trHeight w:val="70"/>
        </w:trPr>
        <w:tc>
          <w:tcPr>
            <w:tcW w:w="692" w:type="pct"/>
            <w:shd w:val="clear" w:color="auto" w:fill="auto"/>
          </w:tcPr>
          <w:p w:rsidR="00056209" w:rsidRPr="009162A6" w:rsidRDefault="00056209" w:rsidP="0073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05" w:type="pct"/>
            <w:shd w:val="clear" w:color="auto" w:fill="auto"/>
          </w:tcPr>
          <w:p w:rsidR="00056209" w:rsidRPr="009162A6" w:rsidRDefault="00056209" w:rsidP="0073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97" w:type="pct"/>
          </w:tcPr>
          <w:p w:rsidR="00056209" w:rsidRPr="009162A6" w:rsidRDefault="00056209" w:rsidP="0073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97" w:type="pct"/>
            <w:shd w:val="clear" w:color="auto" w:fill="auto"/>
          </w:tcPr>
          <w:p w:rsidR="00056209" w:rsidRPr="009162A6" w:rsidRDefault="00056209" w:rsidP="0073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1" w:type="pct"/>
            <w:shd w:val="clear" w:color="auto" w:fill="auto"/>
          </w:tcPr>
          <w:p w:rsidR="00056209" w:rsidRPr="009162A6" w:rsidRDefault="00056209" w:rsidP="0073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95" w:type="pct"/>
            <w:shd w:val="clear" w:color="auto" w:fill="auto"/>
          </w:tcPr>
          <w:p w:rsidR="00056209" w:rsidRPr="009162A6" w:rsidRDefault="00056209" w:rsidP="0073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93" w:type="pct"/>
            <w:shd w:val="clear" w:color="auto" w:fill="auto"/>
          </w:tcPr>
          <w:p w:rsidR="00056209" w:rsidRPr="009162A6" w:rsidRDefault="00056209" w:rsidP="0073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7</w:t>
            </w:r>
          </w:p>
        </w:tc>
      </w:tr>
      <w:tr w:rsidR="001111AB" w:rsidRPr="009162A6" w:rsidTr="001111AB">
        <w:trPr>
          <w:trHeight w:val="70"/>
        </w:trPr>
        <w:tc>
          <w:tcPr>
            <w:tcW w:w="5000" w:type="pct"/>
            <w:gridSpan w:val="7"/>
          </w:tcPr>
          <w:p w:rsidR="001111AB" w:rsidRPr="009162A6" w:rsidRDefault="001111AB" w:rsidP="000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</w:t>
            </w:r>
            <w:r w:rsidR="000866D2" w:rsidRPr="0091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организациях</w:t>
            </w:r>
            <w:r w:rsidRPr="0091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расположенных на территории Саратовской области</w:t>
            </w:r>
          </w:p>
        </w:tc>
      </w:tr>
      <w:tr w:rsidR="009162A6" w:rsidRPr="009162A6" w:rsidTr="00056209">
        <w:trPr>
          <w:trHeight w:val="70"/>
        </w:trPr>
        <w:tc>
          <w:tcPr>
            <w:tcW w:w="692" w:type="pct"/>
            <w:shd w:val="clear" w:color="auto" w:fill="auto"/>
          </w:tcPr>
          <w:p w:rsidR="009162A6" w:rsidRPr="009162A6" w:rsidRDefault="009162A6" w:rsidP="0057791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1. Официальный сайт органа местного самоуправления;</w:t>
            </w:r>
          </w:p>
          <w:p w:rsidR="009162A6" w:rsidRPr="009162A6" w:rsidRDefault="009162A6" w:rsidP="0057791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2. Единый портал государственных и муниципальных услуг</w:t>
            </w:r>
          </w:p>
        </w:tc>
        <w:tc>
          <w:tcPr>
            <w:tcW w:w="605" w:type="pct"/>
            <w:shd w:val="clear" w:color="auto" w:fill="auto"/>
          </w:tcPr>
          <w:p w:rsidR="009162A6" w:rsidRPr="009162A6" w:rsidRDefault="009162A6" w:rsidP="0057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97" w:type="pct"/>
          </w:tcPr>
          <w:p w:rsidR="009162A6" w:rsidRPr="009162A6" w:rsidRDefault="009162A6" w:rsidP="0057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через экранную форму на Едином портале государственных и муниципальных услуг</w:t>
            </w:r>
          </w:p>
        </w:tc>
        <w:tc>
          <w:tcPr>
            <w:tcW w:w="797" w:type="pct"/>
            <w:shd w:val="clear" w:color="auto" w:fill="auto"/>
          </w:tcPr>
          <w:p w:rsidR="009162A6" w:rsidRPr="009162A6" w:rsidRDefault="009162A6" w:rsidP="0057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не требуется предоставления заявителем документов на бумажном носителе</w:t>
            </w:r>
          </w:p>
        </w:tc>
        <w:tc>
          <w:tcPr>
            <w:tcW w:w="721" w:type="pct"/>
            <w:shd w:val="clear" w:color="auto" w:fill="auto"/>
          </w:tcPr>
          <w:p w:rsidR="009162A6" w:rsidRPr="009162A6" w:rsidRDefault="009162A6" w:rsidP="0057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95" w:type="pct"/>
            <w:shd w:val="clear" w:color="auto" w:fill="auto"/>
          </w:tcPr>
          <w:p w:rsidR="009162A6" w:rsidRPr="009162A6" w:rsidRDefault="009162A6" w:rsidP="0057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личный кабинет заявителя на Едином портале государственных и муниципальных услуг </w:t>
            </w:r>
          </w:p>
        </w:tc>
        <w:tc>
          <w:tcPr>
            <w:tcW w:w="693" w:type="pct"/>
            <w:shd w:val="clear" w:color="auto" w:fill="auto"/>
          </w:tcPr>
          <w:p w:rsidR="009162A6" w:rsidRPr="009162A6" w:rsidRDefault="009162A6" w:rsidP="005779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1. Официальный сайт органа местного самоуправления; </w:t>
            </w:r>
          </w:p>
          <w:p w:rsidR="009162A6" w:rsidRPr="009162A6" w:rsidRDefault="009162A6" w:rsidP="005779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2. Единый портал государственных и муниципальных услуг; </w:t>
            </w:r>
          </w:p>
          <w:p w:rsidR="009162A6" w:rsidRPr="009162A6" w:rsidRDefault="009162A6" w:rsidP="005779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3. электронная почта</w:t>
            </w:r>
          </w:p>
        </w:tc>
      </w:tr>
    </w:tbl>
    <w:p w:rsidR="00C14FEE" w:rsidRDefault="00C14FEE" w:rsidP="002C5583">
      <w:pPr>
        <w:rPr>
          <w:rFonts w:ascii="Times New Roman" w:hAnsi="Times New Roman" w:cs="Times New Roman"/>
          <w:sz w:val="20"/>
          <w:szCs w:val="20"/>
        </w:rPr>
        <w:sectPr w:rsidR="00C14FEE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951E8" w:rsidRDefault="000866D2" w:rsidP="000866D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:rsidR="000866D2" w:rsidRPr="000866D2" w:rsidRDefault="000866D2" w:rsidP="000866D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66D2">
        <w:rPr>
          <w:rFonts w:ascii="Times New Roman" w:hAnsi="Times New Roman" w:cs="Times New Roman"/>
          <w:sz w:val="28"/>
          <w:szCs w:val="28"/>
        </w:rPr>
        <w:t xml:space="preserve">к типовому административному регламенту по предоставлению муниципальной услуги </w:t>
      </w:r>
      <w:r w:rsidRPr="000866D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«</w:t>
      </w:r>
      <w:r w:rsidRPr="000866D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организациях, расположенных на территории муниципального образования»</w:t>
      </w:r>
    </w:p>
    <w:p w:rsidR="000866D2" w:rsidRDefault="000866D2" w:rsidP="000866D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66D2" w:rsidRDefault="000866D2" w:rsidP="000866D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Начальнику подразделения __________</w:t>
      </w:r>
    </w:p>
    <w:p w:rsidR="000866D2" w:rsidRDefault="000866D2" w:rsidP="000866D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от________________________________</w:t>
      </w:r>
    </w:p>
    <w:p w:rsidR="000866D2" w:rsidRDefault="000866D2" w:rsidP="000866D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(ФИО физического лица,      </w:t>
      </w:r>
      <w:proofErr w:type="gramEnd"/>
    </w:p>
    <w:p w:rsidR="000866D2" w:rsidRDefault="000866D2" w:rsidP="000866D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наименование юридического лица)</w:t>
      </w:r>
    </w:p>
    <w:p w:rsidR="000866D2" w:rsidRDefault="000866D2" w:rsidP="000866D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Паспортные данные:</w:t>
      </w:r>
    </w:p>
    <w:p w:rsidR="000866D2" w:rsidRDefault="000866D2" w:rsidP="000866D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   _______   ___________________</w:t>
      </w:r>
    </w:p>
    <w:p w:rsidR="000866D2" w:rsidRDefault="000866D2" w:rsidP="000866D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(серия)  (номер)   (когда и кем выдан)</w:t>
      </w:r>
    </w:p>
    <w:p w:rsidR="000866D2" w:rsidRDefault="000866D2" w:rsidP="000866D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0866D2" w:rsidRDefault="000866D2" w:rsidP="000866D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(место проживания или расположения)</w:t>
      </w:r>
    </w:p>
    <w:p w:rsidR="000866D2" w:rsidRDefault="000866D2" w:rsidP="000866D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0866D2" w:rsidRDefault="000866D2" w:rsidP="000866D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(контактный телефон)</w:t>
      </w:r>
    </w:p>
    <w:p w:rsidR="000866D2" w:rsidRPr="00F94930" w:rsidRDefault="000866D2" w:rsidP="000866D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16"/>
          <w:szCs w:val="16"/>
        </w:rPr>
      </w:pPr>
    </w:p>
    <w:p w:rsidR="000866D2" w:rsidRDefault="000866D2" w:rsidP="00086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6D2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0866D2" w:rsidRPr="00F94930" w:rsidRDefault="000866D2" w:rsidP="000866D2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6D2" w:rsidRDefault="000866D2" w:rsidP="00086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Прошу предоставить мне информацию об организации общедоступного и бесплатного начального общего, основного общего, среднего общего образования, а также дополнительного образования в образовательных организациях, расположенных на территории ____________ муниципального района (городского округа) Саратовской области:</w:t>
      </w:r>
    </w:p>
    <w:p w:rsidR="000866D2" w:rsidRDefault="000866D2" w:rsidP="00086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9493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ведения об образовательных программах, реализуемых в образовательных организациях (указать наименование организации);</w:t>
      </w:r>
    </w:p>
    <w:p w:rsidR="000866D2" w:rsidRDefault="000866D2" w:rsidP="00086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9493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ведения о сроках обучения в образовательных</w:t>
      </w:r>
      <w:r w:rsidR="00F94930">
        <w:rPr>
          <w:rFonts w:ascii="Times New Roman" w:hAnsi="Times New Roman" w:cs="Times New Roman"/>
          <w:sz w:val="28"/>
          <w:szCs w:val="28"/>
        </w:rPr>
        <w:t xml:space="preserve"> организациях (указать наименование организации);</w:t>
      </w:r>
    </w:p>
    <w:p w:rsidR="00F94930" w:rsidRDefault="00F94930" w:rsidP="00086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сведения о местонахождении образовательной организации (указать наименование организации);</w:t>
      </w:r>
    </w:p>
    <w:p w:rsidR="00F94930" w:rsidRDefault="00F94930" w:rsidP="00086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сведения о правилах приема в образовательных организациях (указать наименование организации);</w:t>
      </w:r>
    </w:p>
    <w:p w:rsidR="00F94930" w:rsidRDefault="00F94930" w:rsidP="00F949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другое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(указать иные интересующие заявителя сведения).</w:t>
      </w:r>
    </w:p>
    <w:p w:rsidR="00F94930" w:rsidRDefault="00F94930" w:rsidP="00F949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4930" w:rsidRDefault="00F94930" w:rsidP="00F949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прошу выдать</w:t>
      </w:r>
    </w:p>
    <w:p w:rsidR="00F94930" w:rsidRDefault="00F94930" w:rsidP="00F94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94930" w:rsidRDefault="00F94930" w:rsidP="00F94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(указать способ передачи: лично через МФЦ, отправить по почте либо по адресу электронной почты) на бумажном (электронном носителе)</w:t>
      </w:r>
    </w:p>
    <w:p w:rsidR="00F94930" w:rsidRDefault="00F94930" w:rsidP="00F94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94930" w:rsidRDefault="00F94930" w:rsidP="00F94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4930" w:rsidRDefault="00F94930" w:rsidP="00F949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94930" w:rsidRDefault="00F94930" w:rsidP="00F949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(дата, подпись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обратившегося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D17CBA" w:rsidRDefault="00D17CBA" w:rsidP="00D17C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2 </w:t>
      </w:r>
    </w:p>
    <w:p w:rsidR="00D17CBA" w:rsidRPr="000866D2" w:rsidRDefault="00D17CBA" w:rsidP="00D17C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66D2">
        <w:rPr>
          <w:rFonts w:ascii="Times New Roman" w:hAnsi="Times New Roman" w:cs="Times New Roman"/>
          <w:sz w:val="28"/>
          <w:szCs w:val="28"/>
        </w:rPr>
        <w:t xml:space="preserve">к типовому административному регламенту по предоставлению муниципальной услуги </w:t>
      </w:r>
      <w:r w:rsidRPr="000866D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«</w:t>
      </w:r>
      <w:r w:rsidRPr="000866D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организациях, расположенных на территории муниципального образования»</w:t>
      </w:r>
    </w:p>
    <w:p w:rsidR="00D17CBA" w:rsidRDefault="00D17CBA" w:rsidP="00D17CBA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7CBA" w:rsidRDefault="00D17CBA" w:rsidP="00D17CBA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Начальнику подразделения Сидорову Е.И.</w:t>
      </w:r>
    </w:p>
    <w:p w:rsidR="00D17CBA" w:rsidRPr="00D17CBA" w:rsidRDefault="00D17CBA" w:rsidP="00D17CBA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17CBA">
        <w:rPr>
          <w:rFonts w:ascii="Times New Roman" w:hAnsi="Times New Roman" w:cs="Times New Roman"/>
          <w:sz w:val="28"/>
          <w:szCs w:val="28"/>
          <w:u w:val="single"/>
        </w:rPr>
        <w:t>от Иванова Антона Ивановича</w:t>
      </w:r>
    </w:p>
    <w:p w:rsidR="00D17CBA" w:rsidRPr="00D17CBA" w:rsidRDefault="00D17CBA" w:rsidP="00D17CBA">
      <w:pPr>
        <w:spacing w:after="0" w:line="240" w:lineRule="auto"/>
        <w:ind w:left="411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17CB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D17CBA">
        <w:rPr>
          <w:rFonts w:ascii="Times New Roman" w:hAnsi="Times New Roman" w:cs="Times New Roman"/>
          <w:i/>
          <w:sz w:val="24"/>
          <w:szCs w:val="24"/>
        </w:rPr>
        <w:t xml:space="preserve">(ФИО физического лица,      </w:t>
      </w:r>
      <w:proofErr w:type="gramEnd"/>
    </w:p>
    <w:p w:rsidR="00D17CBA" w:rsidRPr="00D17CBA" w:rsidRDefault="00D17CBA" w:rsidP="00D17CBA">
      <w:pPr>
        <w:spacing w:after="0" w:line="240" w:lineRule="auto"/>
        <w:ind w:left="411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7CBA">
        <w:rPr>
          <w:rFonts w:ascii="Times New Roman" w:hAnsi="Times New Roman" w:cs="Times New Roman"/>
          <w:i/>
          <w:sz w:val="24"/>
          <w:szCs w:val="24"/>
        </w:rPr>
        <w:t xml:space="preserve">    наименование юридического лица)</w:t>
      </w:r>
    </w:p>
    <w:p w:rsidR="00D17CBA" w:rsidRDefault="00D17CBA" w:rsidP="00D17CBA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Паспортные данные:</w:t>
      </w:r>
    </w:p>
    <w:p w:rsidR="00D17CBA" w:rsidRPr="00D17CBA" w:rsidRDefault="00D17CBA" w:rsidP="00D17CBA">
      <w:pPr>
        <w:spacing w:after="0" w:line="240" w:lineRule="auto"/>
        <w:ind w:left="411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7CBA">
        <w:rPr>
          <w:rFonts w:ascii="Times New Roman" w:hAnsi="Times New Roman" w:cs="Times New Roman"/>
          <w:sz w:val="28"/>
          <w:szCs w:val="28"/>
          <w:u w:val="single"/>
        </w:rPr>
        <w:t xml:space="preserve">64 65  631236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CBA">
        <w:rPr>
          <w:rFonts w:ascii="Times New Roman" w:hAnsi="Times New Roman" w:cs="Times New Roman"/>
          <w:sz w:val="28"/>
          <w:szCs w:val="28"/>
          <w:u w:val="single"/>
        </w:rPr>
        <w:t xml:space="preserve">22.11.2000 УВД Волжского </w:t>
      </w:r>
      <w:r w:rsidRPr="00D17CBA">
        <w:rPr>
          <w:rFonts w:ascii="Times New Roman" w:hAnsi="Times New Roman" w:cs="Times New Roman"/>
          <w:i/>
          <w:sz w:val="24"/>
          <w:szCs w:val="24"/>
        </w:rPr>
        <w:t xml:space="preserve">(серия)  (номер)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Pr="00D17CBA">
        <w:rPr>
          <w:rFonts w:ascii="Times New Roman" w:hAnsi="Times New Roman" w:cs="Times New Roman"/>
          <w:i/>
          <w:sz w:val="24"/>
          <w:szCs w:val="24"/>
        </w:rPr>
        <w:t xml:space="preserve">  (когда и кем выдан)</w:t>
      </w:r>
    </w:p>
    <w:p w:rsidR="00D17CBA" w:rsidRPr="00D17CBA" w:rsidRDefault="00D17CBA" w:rsidP="00D17CBA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17CBA">
        <w:rPr>
          <w:rFonts w:ascii="Times New Roman" w:hAnsi="Times New Roman" w:cs="Times New Roman"/>
          <w:sz w:val="28"/>
          <w:szCs w:val="28"/>
          <w:u w:val="single"/>
        </w:rPr>
        <w:t>района г. Саратова</w:t>
      </w:r>
    </w:p>
    <w:p w:rsidR="00D17CBA" w:rsidRPr="009901BC" w:rsidRDefault="009901BC" w:rsidP="00D17CBA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901BC">
        <w:rPr>
          <w:rFonts w:ascii="Times New Roman" w:hAnsi="Times New Roman" w:cs="Times New Roman"/>
          <w:sz w:val="28"/>
          <w:szCs w:val="28"/>
          <w:u w:val="single"/>
        </w:rPr>
        <w:t xml:space="preserve">г. Саратов, ул. </w:t>
      </w:r>
      <w:proofErr w:type="gramStart"/>
      <w:r w:rsidRPr="009901BC">
        <w:rPr>
          <w:rFonts w:ascii="Times New Roman" w:hAnsi="Times New Roman" w:cs="Times New Roman"/>
          <w:sz w:val="28"/>
          <w:szCs w:val="28"/>
          <w:u w:val="single"/>
        </w:rPr>
        <w:t>Луговая</w:t>
      </w:r>
      <w:proofErr w:type="gramEnd"/>
      <w:r w:rsidRPr="009901BC">
        <w:rPr>
          <w:rFonts w:ascii="Times New Roman" w:hAnsi="Times New Roman" w:cs="Times New Roman"/>
          <w:sz w:val="28"/>
          <w:szCs w:val="28"/>
          <w:u w:val="single"/>
        </w:rPr>
        <w:t>, д. 35/37, кв. 72</w:t>
      </w:r>
    </w:p>
    <w:p w:rsidR="00D17CBA" w:rsidRPr="009901BC" w:rsidRDefault="00D17CBA" w:rsidP="00D17CBA">
      <w:pPr>
        <w:spacing w:after="0" w:line="240" w:lineRule="auto"/>
        <w:ind w:left="411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01BC">
        <w:rPr>
          <w:rFonts w:ascii="Times New Roman" w:hAnsi="Times New Roman" w:cs="Times New Roman"/>
          <w:i/>
          <w:sz w:val="24"/>
          <w:szCs w:val="24"/>
        </w:rPr>
        <w:t>(место проживания или расположения)</w:t>
      </w:r>
    </w:p>
    <w:p w:rsidR="00D17CBA" w:rsidRPr="009901BC" w:rsidRDefault="009901BC" w:rsidP="00D17CBA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901BC">
        <w:rPr>
          <w:rFonts w:ascii="Times New Roman" w:hAnsi="Times New Roman" w:cs="Times New Roman"/>
          <w:sz w:val="28"/>
          <w:szCs w:val="28"/>
          <w:u w:val="single"/>
        </w:rPr>
        <w:t>8 357 623 3098</w:t>
      </w:r>
    </w:p>
    <w:p w:rsidR="00D17CBA" w:rsidRPr="009901BC" w:rsidRDefault="00D17CBA" w:rsidP="009901BC">
      <w:pPr>
        <w:spacing w:after="0" w:line="240" w:lineRule="auto"/>
        <w:ind w:left="4111"/>
        <w:rPr>
          <w:rFonts w:ascii="Times New Roman" w:hAnsi="Times New Roman" w:cs="Times New Roman"/>
          <w:i/>
          <w:sz w:val="24"/>
          <w:szCs w:val="24"/>
        </w:rPr>
      </w:pPr>
      <w:r w:rsidRPr="009901BC">
        <w:rPr>
          <w:rFonts w:ascii="Times New Roman" w:hAnsi="Times New Roman" w:cs="Times New Roman"/>
          <w:i/>
          <w:sz w:val="24"/>
          <w:szCs w:val="24"/>
        </w:rPr>
        <w:t>(контактный телефон)</w:t>
      </w:r>
    </w:p>
    <w:p w:rsidR="00D17CBA" w:rsidRPr="00F94930" w:rsidRDefault="00D17CBA" w:rsidP="00D17CBA">
      <w:pPr>
        <w:spacing w:after="0" w:line="240" w:lineRule="auto"/>
        <w:ind w:left="4536"/>
        <w:jc w:val="center"/>
        <w:rPr>
          <w:rFonts w:ascii="Times New Roman" w:hAnsi="Times New Roman" w:cs="Times New Roman"/>
          <w:sz w:val="16"/>
          <w:szCs w:val="16"/>
        </w:rPr>
      </w:pPr>
    </w:p>
    <w:p w:rsidR="00D17CBA" w:rsidRDefault="00D17CBA" w:rsidP="00D17C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6D2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D17CBA" w:rsidRPr="00F94930" w:rsidRDefault="00D17CBA" w:rsidP="00D17CBA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17CBA" w:rsidRDefault="00D17CBA" w:rsidP="00D17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Прошу предоставить мне информацию об организации общедоступного и бесплатного начального общего, основного общего, среднего общего образования, а также дополнительного образования в образовательных организациях, расположенных на территории </w:t>
      </w:r>
      <w:r w:rsidR="009901BC">
        <w:rPr>
          <w:rFonts w:ascii="Times New Roman" w:hAnsi="Times New Roman" w:cs="Times New Roman"/>
          <w:sz w:val="28"/>
          <w:szCs w:val="28"/>
        </w:rPr>
        <w:t xml:space="preserve">Волжского </w:t>
      </w:r>
      <w:r>
        <w:rPr>
          <w:rFonts w:ascii="Times New Roman" w:hAnsi="Times New Roman" w:cs="Times New Roman"/>
          <w:sz w:val="28"/>
          <w:szCs w:val="28"/>
        </w:rPr>
        <w:t>муниципального района (городского округа) Саратовской области:</w:t>
      </w:r>
    </w:p>
    <w:p w:rsidR="00D17CBA" w:rsidRDefault="00D17CBA" w:rsidP="00D17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сведения об образовательных программах, реализуемых в </w:t>
      </w:r>
      <w:r w:rsidR="009901BC">
        <w:rPr>
          <w:rFonts w:ascii="Times New Roman" w:hAnsi="Times New Roman" w:cs="Times New Roman"/>
          <w:sz w:val="28"/>
          <w:szCs w:val="28"/>
        </w:rPr>
        <w:t>МОУ СОШ № 66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01BC" w:rsidRDefault="00D17CBA" w:rsidP="009901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сведения о сроках обучения в </w:t>
      </w:r>
      <w:r w:rsidR="009901BC">
        <w:rPr>
          <w:rFonts w:ascii="Times New Roman" w:hAnsi="Times New Roman" w:cs="Times New Roman"/>
          <w:sz w:val="28"/>
          <w:szCs w:val="28"/>
        </w:rPr>
        <w:t>МОУ СОШ № 66;</w:t>
      </w:r>
    </w:p>
    <w:p w:rsidR="00D17CBA" w:rsidRDefault="00D17CBA" w:rsidP="00D17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сведения о местонахождении </w:t>
      </w:r>
      <w:r w:rsidR="009901BC">
        <w:rPr>
          <w:rFonts w:ascii="Times New Roman" w:hAnsi="Times New Roman" w:cs="Times New Roman"/>
          <w:sz w:val="28"/>
          <w:szCs w:val="28"/>
        </w:rPr>
        <w:t>МОУ СОШ № 66;</w:t>
      </w:r>
    </w:p>
    <w:p w:rsidR="00D17CBA" w:rsidRDefault="00D17CBA" w:rsidP="00D17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сведения о правилах приема в </w:t>
      </w:r>
      <w:r w:rsidR="009901BC">
        <w:rPr>
          <w:rFonts w:ascii="Times New Roman" w:hAnsi="Times New Roman" w:cs="Times New Roman"/>
          <w:sz w:val="28"/>
          <w:szCs w:val="28"/>
        </w:rPr>
        <w:t>МОУ СОШ № 66.</w:t>
      </w:r>
    </w:p>
    <w:p w:rsidR="00D17CBA" w:rsidRDefault="00D17CBA" w:rsidP="00D17C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7CBA" w:rsidRDefault="00D17CBA" w:rsidP="00D17C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прошу выдать</w:t>
      </w:r>
    </w:p>
    <w:p w:rsidR="009901BC" w:rsidRDefault="009901BC" w:rsidP="00D17C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7CBA" w:rsidRPr="009901BC" w:rsidRDefault="009901BC" w:rsidP="00D17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901BC">
        <w:rPr>
          <w:rFonts w:ascii="Times New Roman" w:hAnsi="Times New Roman" w:cs="Times New Roman"/>
          <w:sz w:val="28"/>
          <w:szCs w:val="28"/>
          <w:u w:val="single"/>
        </w:rPr>
        <w:t xml:space="preserve">Направить по адресу электронной почты </w:t>
      </w:r>
      <w:proofErr w:type="spellStart"/>
      <w:r w:rsidRPr="009901BC">
        <w:rPr>
          <w:rFonts w:ascii="Times New Roman" w:hAnsi="Times New Roman" w:cs="Times New Roman"/>
          <w:sz w:val="28"/>
          <w:szCs w:val="28"/>
          <w:u w:val="single"/>
          <w:lang w:val="en-US"/>
        </w:rPr>
        <w:t>ivanov</w:t>
      </w:r>
      <w:proofErr w:type="spellEnd"/>
      <w:r w:rsidRPr="009901BC">
        <w:rPr>
          <w:rFonts w:ascii="Times New Roman" w:hAnsi="Times New Roman" w:cs="Times New Roman"/>
          <w:sz w:val="28"/>
          <w:szCs w:val="28"/>
          <w:u w:val="single"/>
        </w:rPr>
        <w:t>@</w:t>
      </w:r>
      <w:r w:rsidRPr="009901BC"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 w:rsidRPr="009901BC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9901BC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</w:p>
    <w:p w:rsidR="00D17CBA" w:rsidRDefault="00D17CBA" w:rsidP="00D17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CBA" w:rsidRDefault="00D17CBA" w:rsidP="00D17C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D17CBA" w:rsidRDefault="00D17CBA" w:rsidP="00D17C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(дата, подпись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обратившегося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6322DF" w:rsidRDefault="006322DF" w:rsidP="00D17C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22DF" w:rsidRDefault="006322DF" w:rsidP="00D17C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22DF" w:rsidRDefault="006322DF" w:rsidP="00D17C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22DF" w:rsidRDefault="006322DF" w:rsidP="00D17C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22DF" w:rsidRDefault="006322DF" w:rsidP="00D17C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22DF" w:rsidRDefault="006322DF" w:rsidP="00D17C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8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"/>
        <w:gridCol w:w="112"/>
        <w:gridCol w:w="342"/>
        <w:gridCol w:w="228"/>
        <w:gridCol w:w="995"/>
        <w:gridCol w:w="1123"/>
        <w:gridCol w:w="229"/>
        <w:gridCol w:w="1121"/>
        <w:gridCol w:w="896"/>
        <w:gridCol w:w="1011"/>
        <w:gridCol w:w="153"/>
        <w:gridCol w:w="174"/>
        <w:gridCol w:w="567"/>
        <w:gridCol w:w="894"/>
        <w:gridCol w:w="442"/>
        <w:gridCol w:w="454"/>
        <w:gridCol w:w="199"/>
        <w:gridCol w:w="288"/>
        <w:gridCol w:w="25"/>
      </w:tblGrid>
      <w:tr w:rsidR="006322DF" w:rsidRPr="004A011D" w:rsidTr="008D38CE">
        <w:trPr>
          <w:gridAfter w:val="2"/>
          <w:wAfter w:w="313" w:type="dxa"/>
          <w:trHeight w:hRule="exact" w:val="935"/>
        </w:trPr>
        <w:tc>
          <w:tcPr>
            <w:tcW w:w="9493" w:type="dxa"/>
            <w:gridSpan w:val="17"/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 w:rsidRPr="004A011D">
              <w:rPr>
                <w:b/>
                <w:color w:val="000000"/>
                <w:spacing w:val="-2"/>
                <w:sz w:val="28"/>
              </w:rPr>
              <w:lastRenderedPageBreak/>
              <w:t xml:space="preserve">Государственное автономное учреждение Саратовской области «Многофункциональный центр предоставления </w:t>
            </w:r>
            <w:proofErr w:type="gramStart"/>
            <w:r w:rsidRPr="004A011D">
              <w:rPr>
                <w:b/>
                <w:color w:val="000000"/>
                <w:spacing w:val="-2"/>
                <w:sz w:val="28"/>
              </w:rPr>
              <w:t>государственных</w:t>
            </w:r>
            <w:proofErr w:type="gramEnd"/>
            <w:r w:rsidRPr="004A011D">
              <w:rPr>
                <w:b/>
                <w:color w:val="000000"/>
                <w:spacing w:val="-2"/>
                <w:sz w:val="28"/>
              </w:rPr>
              <w:t xml:space="preserve"> и </w:t>
            </w:r>
          </w:p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 w:rsidRPr="004A011D">
              <w:rPr>
                <w:b/>
                <w:color w:val="000000"/>
                <w:spacing w:val="-2"/>
                <w:sz w:val="28"/>
              </w:rPr>
              <w:t xml:space="preserve">муниципальных услуг» </w:t>
            </w:r>
          </w:p>
        </w:tc>
      </w:tr>
      <w:tr w:rsidR="006322DF" w:rsidRPr="004A011D" w:rsidTr="008D38CE">
        <w:trPr>
          <w:gridAfter w:val="2"/>
          <w:wAfter w:w="313" w:type="dxa"/>
          <w:trHeight w:hRule="exact" w:val="1107"/>
        </w:trPr>
        <w:tc>
          <w:tcPr>
            <w:tcW w:w="3353" w:type="dxa"/>
            <w:gridSpan w:val="6"/>
            <w:vMerge w:val="restart"/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</w:p>
          <w:p w:rsidR="006322DF" w:rsidRPr="004A011D" w:rsidRDefault="006322DF" w:rsidP="00E3395A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 xml:space="preserve">                Тел./факс:             </w:t>
            </w:r>
          </w:p>
          <w:p w:rsidR="006322DF" w:rsidRPr="004A011D" w:rsidRDefault="006322DF" w:rsidP="00E3395A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 xml:space="preserve">              </w:t>
            </w:r>
          </w:p>
        </w:tc>
        <w:tc>
          <w:tcPr>
            <w:tcW w:w="4151" w:type="dxa"/>
            <w:gridSpan w:val="7"/>
            <w:vMerge w:val="restart"/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</w:p>
          <w:p w:rsidR="006322DF" w:rsidRPr="004A011D" w:rsidRDefault="006322DF" w:rsidP="00E3395A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>адрес</w:t>
            </w:r>
          </w:p>
        </w:tc>
        <w:tc>
          <w:tcPr>
            <w:tcW w:w="1989" w:type="dxa"/>
            <w:gridSpan w:val="4"/>
            <w:vMerge w:val="restart"/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</w:p>
          <w:p w:rsidR="006322DF" w:rsidRPr="004A011D" w:rsidRDefault="006322DF" w:rsidP="00E3395A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 xml:space="preserve">                http: http://mfc64.ru/</w:t>
            </w:r>
          </w:p>
          <w:p w:rsidR="006322DF" w:rsidRPr="004A011D" w:rsidRDefault="006322DF" w:rsidP="00E3395A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 xml:space="preserve">                e-mail:info@mfc64.ru              </w:t>
            </w:r>
          </w:p>
        </w:tc>
      </w:tr>
      <w:tr w:rsidR="006322DF" w:rsidRPr="004A011D" w:rsidTr="008D38CE">
        <w:trPr>
          <w:gridAfter w:val="2"/>
          <w:wAfter w:w="313" w:type="dxa"/>
          <w:trHeight w:hRule="exact" w:val="88"/>
        </w:trPr>
        <w:tc>
          <w:tcPr>
            <w:tcW w:w="3353" w:type="dxa"/>
            <w:gridSpan w:val="6"/>
            <w:vMerge/>
            <w:shd w:val="clear" w:color="auto" w:fill="FFFFFF"/>
          </w:tcPr>
          <w:p w:rsidR="006322DF" w:rsidRPr="004A011D" w:rsidRDefault="006322DF" w:rsidP="00E3395A"/>
        </w:tc>
        <w:tc>
          <w:tcPr>
            <w:tcW w:w="4151" w:type="dxa"/>
            <w:gridSpan w:val="7"/>
            <w:vMerge/>
            <w:shd w:val="clear" w:color="auto" w:fill="FFFFFF"/>
          </w:tcPr>
          <w:p w:rsidR="006322DF" w:rsidRPr="004A011D" w:rsidRDefault="006322DF" w:rsidP="00E3395A"/>
        </w:tc>
        <w:tc>
          <w:tcPr>
            <w:tcW w:w="1989" w:type="dxa"/>
            <w:gridSpan w:val="4"/>
            <w:vMerge/>
            <w:shd w:val="clear" w:color="auto" w:fill="FFFFFF"/>
          </w:tcPr>
          <w:p w:rsidR="006322DF" w:rsidRPr="004A011D" w:rsidRDefault="006322DF" w:rsidP="00E3395A"/>
        </w:tc>
      </w:tr>
      <w:tr w:rsidR="006322DF" w:rsidRPr="004A011D" w:rsidTr="008D38CE">
        <w:trPr>
          <w:gridAfter w:val="2"/>
          <w:wAfter w:w="313" w:type="dxa"/>
          <w:trHeight w:hRule="exact" w:val="440"/>
        </w:trPr>
        <w:tc>
          <w:tcPr>
            <w:tcW w:w="9493" w:type="dxa"/>
            <w:gridSpan w:val="17"/>
            <w:shd w:val="clear" w:color="auto" w:fill="FFFFFF"/>
            <w:vAlign w:val="bottom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РАСПИСКА</w:t>
            </w:r>
          </w:p>
        </w:tc>
      </w:tr>
      <w:tr w:rsidR="006322DF" w:rsidRPr="004A011D" w:rsidTr="008D38CE">
        <w:trPr>
          <w:gridAfter w:val="2"/>
          <w:wAfter w:w="313" w:type="dxa"/>
          <w:trHeight w:hRule="exact" w:val="453"/>
        </w:trPr>
        <w:tc>
          <w:tcPr>
            <w:tcW w:w="9493" w:type="dxa"/>
            <w:gridSpan w:val="17"/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>в получении документов на предоставление государственной и муниципальной услуги</w:t>
            </w:r>
          </w:p>
        </w:tc>
      </w:tr>
      <w:tr w:rsidR="006322DF" w:rsidRPr="004A011D" w:rsidTr="008D38CE">
        <w:trPr>
          <w:gridAfter w:val="2"/>
          <w:wAfter w:w="313" w:type="dxa"/>
          <w:trHeight w:hRule="exact" w:val="752"/>
        </w:trPr>
        <w:tc>
          <w:tcPr>
            <w:tcW w:w="9493" w:type="dxa"/>
            <w:gridSpan w:val="17"/>
            <w:vMerge w:val="restart"/>
            <w:shd w:val="clear" w:color="auto" w:fill="FFFFFF"/>
            <w:tcMar>
              <w:left w:w="645" w:type="dxa"/>
              <w:right w:w="287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Вид предоставляемой государственной или муниципальной услуги: </w:t>
            </w:r>
          </w:p>
        </w:tc>
      </w:tr>
      <w:tr w:rsidR="006322DF" w:rsidRPr="004A011D" w:rsidTr="008D38CE">
        <w:trPr>
          <w:gridAfter w:val="2"/>
          <w:wAfter w:w="313" w:type="dxa"/>
          <w:trHeight w:hRule="exact" w:val="108"/>
        </w:trPr>
        <w:tc>
          <w:tcPr>
            <w:tcW w:w="9493" w:type="dxa"/>
            <w:gridSpan w:val="17"/>
            <w:vMerge/>
            <w:shd w:val="clear" w:color="auto" w:fill="FFFFFF"/>
          </w:tcPr>
          <w:p w:rsidR="006322DF" w:rsidRPr="004A011D" w:rsidRDefault="006322DF" w:rsidP="00E3395A"/>
        </w:tc>
      </w:tr>
      <w:tr w:rsidR="006322DF" w:rsidRPr="004A011D" w:rsidTr="008D38CE">
        <w:trPr>
          <w:gridAfter w:val="2"/>
          <w:wAfter w:w="313" w:type="dxa"/>
          <w:trHeight w:hRule="exact" w:val="416"/>
        </w:trPr>
        <w:tc>
          <w:tcPr>
            <w:tcW w:w="9493" w:type="dxa"/>
            <w:gridSpan w:val="17"/>
            <w:shd w:val="clear" w:color="auto" w:fill="FFFFFF"/>
            <w:tcMar>
              <w:left w:w="645" w:type="dxa"/>
              <w:right w:w="287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Вариант услуги: </w:t>
            </w:r>
          </w:p>
        </w:tc>
      </w:tr>
      <w:tr w:rsidR="006322DF" w:rsidRPr="004A011D" w:rsidTr="008D38CE">
        <w:trPr>
          <w:gridAfter w:val="2"/>
          <w:wAfter w:w="313" w:type="dxa"/>
          <w:trHeight w:hRule="exact" w:val="439"/>
        </w:trPr>
        <w:tc>
          <w:tcPr>
            <w:tcW w:w="9493" w:type="dxa"/>
            <w:gridSpan w:val="17"/>
            <w:shd w:val="clear" w:color="auto" w:fill="FFFFFF"/>
            <w:tcMar>
              <w:left w:w="645" w:type="dxa"/>
              <w:right w:w="287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Заявитель: </w:t>
            </w:r>
          </w:p>
        </w:tc>
      </w:tr>
      <w:tr w:rsidR="006322DF" w:rsidRPr="004A011D" w:rsidTr="008D38CE">
        <w:trPr>
          <w:gridAfter w:val="2"/>
          <w:wAfter w:w="313" w:type="dxa"/>
          <w:trHeight w:hRule="exact" w:val="453"/>
        </w:trPr>
        <w:tc>
          <w:tcPr>
            <w:tcW w:w="9493" w:type="dxa"/>
            <w:gridSpan w:val="17"/>
          </w:tcPr>
          <w:p w:rsidR="006322DF" w:rsidRPr="004A011D" w:rsidRDefault="006322DF" w:rsidP="00E3395A">
            <w:r w:rsidRPr="004A011D">
              <w:rPr>
                <w:color w:val="000000"/>
                <w:spacing w:val="-2"/>
              </w:rPr>
              <w:t xml:space="preserve">           Представитель заявителя:</w:t>
            </w:r>
          </w:p>
        </w:tc>
      </w:tr>
      <w:tr w:rsidR="006322DF" w:rsidRPr="004A011D" w:rsidTr="008D38CE">
        <w:trPr>
          <w:gridAfter w:val="2"/>
          <w:wAfter w:w="313" w:type="dxa"/>
          <w:trHeight w:hRule="exact" w:val="439"/>
        </w:trPr>
        <w:tc>
          <w:tcPr>
            <w:tcW w:w="9493" w:type="dxa"/>
            <w:gridSpan w:val="17"/>
            <w:shd w:val="clear" w:color="auto" w:fill="FFFFFF"/>
            <w:tcMar>
              <w:left w:w="645" w:type="dxa"/>
              <w:right w:w="287" w:type="dxa"/>
            </w:tcMar>
            <w:vAlign w:val="center"/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Реквизиты Заявител</w:t>
            </w:r>
            <w:proofErr w:type="gramStart"/>
            <w:r w:rsidRPr="004A011D">
              <w:rPr>
                <w:color w:val="000000"/>
                <w:spacing w:val="-2"/>
              </w:rPr>
              <w:t>я(</w:t>
            </w:r>
            <w:proofErr w:type="gramEnd"/>
            <w:r w:rsidRPr="004A011D">
              <w:rPr>
                <w:color w:val="000000"/>
                <w:spacing w:val="-2"/>
              </w:rPr>
              <w:t xml:space="preserve">ей): </w:t>
            </w:r>
          </w:p>
        </w:tc>
      </w:tr>
      <w:tr w:rsidR="006322DF" w:rsidRPr="004A011D" w:rsidTr="008D38CE">
        <w:trPr>
          <w:gridAfter w:val="2"/>
          <w:wAfter w:w="313" w:type="dxa"/>
          <w:trHeight w:hRule="exact" w:val="533"/>
        </w:trPr>
        <w:tc>
          <w:tcPr>
            <w:tcW w:w="9493" w:type="dxa"/>
            <w:gridSpan w:val="17"/>
            <w:shd w:val="clear" w:color="auto" w:fill="FFFFFF"/>
            <w:tcMar>
              <w:left w:w="645" w:type="dxa"/>
              <w:right w:w="287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Документ, удостоверяющий личность заявителя: наименование </w:t>
            </w:r>
          </w:p>
        </w:tc>
      </w:tr>
      <w:tr w:rsidR="006322DF" w:rsidRPr="004A011D" w:rsidTr="008D38CE">
        <w:trPr>
          <w:gridAfter w:val="2"/>
          <w:wAfter w:w="313" w:type="dxa"/>
          <w:trHeight w:val="460"/>
        </w:trPr>
        <w:tc>
          <w:tcPr>
            <w:tcW w:w="9493" w:type="dxa"/>
            <w:gridSpan w:val="17"/>
            <w:vMerge w:val="restart"/>
            <w:shd w:val="clear" w:color="auto" w:fill="FFFFFF"/>
            <w:tcMar>
              <w:left w:w="645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Адрес:   </w:t>
            </w:r>
          </w:p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Телефон (для связи):   </w:t>
            </w:r>
          </w:p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e-</w:t>
            </w:r>
            <w:proofErr w:type="spellStart"/>
            <w:r w:rsidRPr="004A011D">
              <w:rPr>
                <w:color w:val="000000"/>
                <w:spacing w:val="-2"/>
              </w:rPr>
              <w:t>mail</w:t>
            </w:r>
            <w:proofErr w:type="spellEnd"/>
            <w:r w:rsidRPr="004A011D">
              <w:rPr>
                <w:color w:val="000000"/>
                <w:spacing w:val="-2"/>
              </w:rPr>
              <w:t xml:space="preserve"> (для связи):   </w:t>
            </w:r>
          </w:p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              </w:t>
            </w:r>
          </w:p>
        </w:tc>
      </w:tr>
      <w:tr w:rsidR="006322DF" w:rsidRPr="004A011D" w:rsidTr="008D38CE">
        <w:trPr>
          <w:gridAfter w:val="2"/>
          <w:wAfter w:w="313" w:type="dxa"/>
          <w:trHeight w:hRule="exact" w:val="108"/>
        </w:trPr>
        <w:tc>
          <w:tcPr>
            <w:tcW w:w="9493" w:type="dxa"/>
            <w:gridSpan w:val="17"/>
            <w:vMerge/>
            <w:shd w:val="clear" w:color="auto" w:fill="FFFFFF"/>
          </w:tcPr>
          <w:p w:rsidR="006322DF" w:rsidRPr="004A011D" w:rsidRDefault="006322DF" w:rsidP="00E3395A"/>
        </w:tc>
      </w:tr>
      <w:tr w:rsidR="006322DF" w:rsidRPr="004A011D" w:rsidTr="008D38CE">
        <w:trPr>
          <w:trHeight w:hRule="exact" w:val="666"/>
        </w:trPr>
        <w:tc>
          <w:tcPr>
            <w:tcW w:w="553" w:type="dxa"/>
          </w:tcPr>
          <w:p w:rsidR="006322DF" w:rsidRPr="004A011D" w:rsidRDefault="006322DF" w:rsidP="00E3395A"/>
        </w:tc>
        <w:tc>
          <w:tcPr>
            <w:tcW w:w="112" w:type="dxa"/>
            <w:tcBorders>
              <w:bottom w:val="single" w:sz="4" w:space="0" w:color="auto"/>
            </w:tcBorders>
          </w:tcPr>
          <w:p w:rsidR="006322DF" w:rsidRPr="004A011D" w:rsidRDefault="006322DF" w:rsidP="00E3395A"/>
        </w:tc>
        <w:tc>
          <w:tcPr>
            <w:tcW w:w="9116" w:type="dxa"/>
            <w:gridSpan w:val="16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представлены следующие документы:</w:t>
            </w:r>
          </w:p>
        </w:tc>
        <w:tc>
          <w:tcPr>
            <w:tcW w:w="25" w:type="dxa"/>
          </w:tcPr>
          <w:p w:rsidR="006322DF" w:rsidRPr="004A011D" w:rsidRDefault="006322DF" w:rsidP="00E3395A"/>
        </w:tc>
      </w:tr>
      <w:tr w:rsidR="006322DF" w:rsidRPr="004A011D" w:rsidTr="008D38CE">
        <w:trPr>
          <w:trHeight w:hRule="exact" w:val="439"/>
        </w:trPr>
        <w:tc>
          <w:tcPr>
            <w:tcW w:w="553" w:type="dxa"/>
            <w:tcBorders>
              <w:right w:val="single" w:sz="4" w:space="0" w:color="auto"/>
            </w:tcBorders>
          </w:tcPr>
          <w:p w:rsidR="006322DF" w:rsidRPr="004A011D" w:rsidRDefault="006322DF" w:rsidP="00E3395A"/>
        </w:tc>
        <w:tc>
          <w:tcPr>
            <w:tcW w:w="4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</w:p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 xml:space="preserve">                №</w:t>
            </w:r>
          </w:p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 xml:space="preserve">                </w:t>
            </w:r>
            <w:proofErr w:type="gramStart"/>
            <w:r w:rsidRPr="004A011D">
              <w:rPr>
                <w:b/>
                <w:color w:val="000000"/>
                <w:spacing w:val="-2"/>
                <w:sz w:val="18"/>
              </w:rPr>
              <w:t>п</w:t>
            </w:r>
            <w:proofErr w:type="gramEnd"/>
            <w:r w:rsidRPr="004A011D">
              <w:rPr>
                <w:b/>
                <w:color w:val="000000"/>
                <w:spacing w:val="-2"/>
                <w:sz w:val="18"/>
              </w:rPr>
              <w:t>/п</w:t>
            </w:r>
          </w:p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 xml:space="preserve">              </w:t>
            </w:r>
          </w:p>
        </w:tc>
        <w:tc>
          <w:tcPr>
            <w:tcW w:w="369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Наименование документа</w:t>
            </w:r>
          </w:p>
        </w:tc>
        <w:tc>
          <w:tcPr>
            <w:tcW w:w="2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Реквизиты</w:t>
            </w:r>
          </w:p>
        </w:tc>
        <w:tc>
          <w:tcPr>
            <w:tcW w:w="16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Выявленные</w:t>
            </w:r>
          </w:p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несоответствия</w:t>
            </w:r>
          </w:p>
        </w:tc>
        <w:tc>
          <w:tcPr>
            <w:tcW w:w="1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Кол-во экземпляров</w:t>
            </w:r>
          </w:p>
        </w:tc>
        <w:tc>
          <w:tcPr>
            <w:tcW w:w="25" w:type="dxa"/>
            <w:tcBorders>
              <w:left w:val="single" w:sz="4" w:space="0" w:color="auto"/>
            </w:tcBorders>
          </w:tcPr>
          <w:p w:rsidR="006322DF" w:rsidRPr="004A011D" w:rsidRDefault="006322DF" w:rsidP="00E3395A"/>
        </w:tc>
      </w:tr>
      <w:tr w:rsidR="006322DF" w:rsidRPr="004A011D" w:rsidTr="008D38CE">
        <w:trPr>
          <w:trHeight w:hRule="exact" w:val="226"/>
        </w:trPr>
        <w:tc>
          <w:tcPr>
            <w:tcW w:w="553" w:type="dxa"/>
            <w:tcBorders>
              <w:right w:val="single" w:sz="4" w:space="0" w:color="auto"/>
            </w:tcBorders>
          </w:tcPr>
          <w:p w:rsidR="006322DF" w:rsidRPr="004A011D" w:rsidRDefault="006322DF" w:rsidP="00E3395A"/>
        </w:tc>
        <w:tc>
          <w:tcPr>
            <w:tcW w:w="4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/>
        </w:tc>
        <w:tc>
          <w:tcPr>
            <w:tcW w:w="369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/>
        </w:tc>
        <w:tc>
          <w:tcPr>
            <w:tcW w:w="20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/>
        </w:tc>
        <w:tc>
          <w:tcPr>
            <w:tcW w:w="16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/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подл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копии</w:t>
            </w:r>
          </w:p>
        </w:tc>
        <w:tc>
          <w:tcPr>
            <w:tcW w:w="25" w:type="dxa"/>
            <w:tcBorders>
              <w:left w:val="single" w:sz="4" w:space="0" w:color="auto"/>
            </w:tcBorders>
          </w:tcPr>
          <w:p w:rsidR="006322DF" w:rsidRPr="004A011D" w:rsidRDefault="006322DF" w:rsidP="00E3395A"/>
        </w:tc>
      </w:tr>
      <w:tr w:rsidR="006322DF" w:rsidRPr="004A011D" w:rsidTr="008D38CE">
        <w:trPr>
          <w:trHeight w:hRule="exact" w:val="454"/>
        </w:trPr>
        <w:tc>
          <w:tcPr>
            <w:tcW w:w="553" w:type="dxa"/>
            <w:tcBorders>
              <w:right w:val="single" w:sz="4" w:space="0" w:color="auto"/>
            </w:tcBorders>
          </w:tcPr>
          <w:p w:rsidR="006322DF" w:rsidRPr="004A011D" w:rsidRDefault="006322DF" w:rsidP="00E3395A"/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1</w:t>
            </w:r>
          </w:p>
        </w:tc>
        <w:tc>
          <w:tcPr>
            <w:tcW w:w="3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</w:tcPr>
          <w:p w:rsidR="006322DF" w:rsidRPr="004A011D" w:rsidRDefault="006322DF" w:rsidP="00E3395A"/>
        </w:tc>
      </w:tr>
      <w:tr w:rsidR="006322DF" w:rsidRPr="004A011D" w:rsidTr="008D38CE">
        <w:trPr>
          <w:trHeight w:hRule="exact" w:val="708"/>
        </w:trPr>
        <w:tc>
          <w:tcPr>
            <w:tcW w:w="553" w:type="dxa"/>
            <w:tcBorders>
              <w:right w:val="single" w:sz="4" w:space="0" w:color="auto"/>
            </w:tcBorders>
          </w:tcPr>
          <w:p w:rsidR="006322DF" w:rsidRPr="004A011D" w:rsidRDefault="006322DF" w:rsidP="00E3395A"/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2</w:t>
            </w:r>
          </w:p>
        </w:tc>
        <w:tc>
          <w:tcPr>
            <w:tcW w:w="3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6322DF" w:rsidRPr="004A011D" w:rsidRDefault="006322DF" w:rsidP="008D38CE">
            <w:pPr>
              <w:spacing w:line="232" w:lineRule="auto"/>
              <w:ind w:left="-152"/>
              <w:rPr>
                <w:color w:val="000000"/>
                <w:spacing w:val="-2"/>
              </w:rPr>
            </w:pPr>
            <w:bookmarkStart w:id="1" w:name="_GoBack"/>
            <w:bookmarkEnd w:id="1"/>
          </w:p>
        </w:tc>
        <w:tc>
          <w:tcPr>
            <w:tcW w:w="25" w:type="dxa"/>
            <w:tcBorders>
              <w:left w:val="single" w:sz="4" w:space="0" w:color="auto"/>
            </w:tcBorders>
          </w:tcPr>
          <w:p w:rsidR="006322DF" w:rsidRPr="004A011D" w:rsidRDefault="006322DF" w:rsidP="00E3395A"/>
        </w:tc>
      </w:tr>
      <w:tr w:rsidR="006322DF" w:rsidRPr="004A011D" w:rsidTr="008D38CE">
        <w:trPr>
          <w:trHeight w:hRule="exact" w:val="708"/>
        </w:trPr>
        <w:tc>
          <w:tcPr>
            <w:tcW w:w="553" w:type="dxa"/>
            <w:tcBorders>
              <w:right w:val="single" w:sz="4" w:space="0" w:color="auto"/>
            </w:tcBorders>
          </w:tcPr>
          <w:p w:rsidR="006322DF" w:rsidRPr="004A011D" w:rsidRDefault="006322DF" w:rsidP="00E3395A"/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3</w:t>
            </w:r>
          </w:p>
        </w:tc>
        <w:tc>
          <w:tcPr>
            <w:tcW w:w="3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</w:tcPr>
          <w:p w:rsidR="006322DF" w:rsidRPr="004A011D" w:rsidRDefault="006322DF" w:rsidP="00E3395A"/>
        </w:tc>
      </w:tr>
      <w:tr w:rsidR="006322DF" w:rsidRPr="004A011D" w:rsidTr="008D38CE">
        <w:trPr>
          <w:trHeight w:hRule="exact" w:val="553"/>
        </w:trPr>
        <w:tc>
          <w:tcPr>
            <w:tcW w:w="553" w:type="dxa"/>
          </w:tcPr>
          <w:p w:rsidR="006322DF" w:rsidRPr="004A011D" w:rsidRDefault="006322DF" w:rsidP="00E3395A"/>
        </w:tc>
        <w:tc>
          <w:tcPr>
            <w:tcW w:w="9228" w:type="dxa"/>
            <w:gridSpan w:val="17"/>
            <w:tcBorders>
              <w:top w:val="single" w:sz="4" w:space="0" w:color="auto"/>
            </w:tcBorders>
          </w:tcPr>
          <w:p w:rsidR="006322DF" w:rsidRPr="004A011D" w:rsidRDefault="006322DF" w:rsidP="00E3395A"/>
        </w:tc>
        <w:tc>
          <w:tcPr>
            <w:tcW w:w="25" w:type="dxa"/>
          </w:tcPr>
          <w:p w:rsidR="006322DF" w:rsidRPr="004A011D" w:rsidRDefault="006322DF" w:rsidP="00E3395A"/>
        </w:tc>
      </w:tr>
      <w:tr w:rsidR="006322DF" w:rsidRPr="004A011D" w:rsidTr="008D38CE">
        <w:trPr>
          <w:gridAfter w:val="2"/>
          <w:wAfter w:w="313" w:type="dxa"/>
          <w:trHeight w:hRule="exact" w:val="454"/>
        </w:trPr>
        <w:tc>
          <w:tcPr>
            <w:tcW w:w="9493" w:type="dxa"/>
            <w:gridSpan w:val="17"/>
            <w:shd w:val="clear" w:color="auto" w:fill="FFFFFF"/>
            <w:tcMar>
              <w:left w:w="645" w:type="dxa"/>
              <w:right w:w="287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О чем _________ __________ в реестр входящих документов была сделана запись №</w:t>
            </w:r>
            <w:proofErr w:type="gramStart"/>
            <w:r w:rsidRPr="004A011D">
              <w:rPr>
                <w:color w:val="000000"/>
                <w:spacing w:val="-2"/>
              </w:rPr>
              <w:t xml:space="preserve"> .</w:t>
            </w:r>
            <w:proofErr w:type="gramEnd"/>
          </w:p>
        </w:tc>
      </w:tr>
      <w:tr w:rsidR="006322DF" w:rsidRPr="004A011D" w:rsidTr="008D38CE">
        <w:trPr>
          <w:gridAfter w:val="2"/>
          <w:wAfter w:w="313" w:type="dxa"/>
          <w:trHeight w:hRule="exact" w:val="624"/>
        </w:trPr>
        <w:tc>
          <w:tcPr>
            <w:tcW w:w="9493" w:type="dxa"/>
            <w:gridSpan w:val="17"/>
            <w:shd w:val="clear" w:color="auto" w:fill="FFFFFF"/>
            <w:tcMar>
              <w:left w:w="645" w:type="dxa"/>
              <w:right w:w="287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Ваш код доступа к статусу услуги: Проверить статус вы можете на сайте http://mfc64.ru/ или позвонив по номеру </w:t>
            </w:r>
          </w:p>
        </w:tc>
      </w:tr>
      <w:tr w:rsidR="006322DF" w:rsidRPr="004A011D" w:rsidTr="008D38CE">
        <w:trPr>
          <w:gridAfter w:val="2"/>
          <w:wAfter w:w="313" w:type="dxa"/>
          <w:trHeight w:hRule="exact" w:val="454"/>
        </w:trPr>
        <w:tc>
          <w:tcPr>
            <w:tcW w:w="3353" w:type="dxa"/>
            <w:gridSpan w:val="6"/>
            <w:shd w:val="clear" w:color="auto" w:fill="FFFFFF"/>
            <w:tcMar>
              <w:left w:w="645" w:type="dxa"/>
              <w:right w:w="287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Документы получил:</w:t>
            </w:r>
          </w:p>
        </w:tc>
        <w:tc>
          <w:tcPr>
            <w:tcW w:w="6140" w:type="dxa"/>
            <w:gridSpan w:val="11"/>
          </w:tcPr>
          <w:p w:rsidR="006322DF" w:rsidRPr="004A011D" w:rsidRDefault="006322DF" w:rsidP="00E3395A"/>
        </w:tc>
      </w:tr>
      <w:tr w:rsidR="006322DF" w:rsidRPr="004A011D" w:rsidTr="008D38CE">
        <w:trPr>
          <w:gridAfter w:val="2"/>
          <w:wAfter w:w="313" w:type="dxa"/>
          <w:trHeight w:hRule="exact" w:val="439"/>
        </w:trPr>
        <w:tc>
          <w:tcPr>
            <w:tcW w:w="3353" w:type="dxa"/>
            <w:gridSpan w:val="6"/>
            <w:shd w:val="clear" w:color="auto" w:fill="FFFFFF"/>
            <w:tcMar>
              <w:left w:w="645" w:type="dxa"/>
            </w:tcMar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2246" w:type="dxa"/>
            <w:gridSpan w:val="3"/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8"/>
              </w:rPr>
            </w:pPr>
            <w:r w:rsidRPr="004A011D">
              <w:rPr>
                <w:rFonts w:ascii="Arial" w:hAnsi="Arial" w:cs="Arial"/>
                <w:color w:val="000000"/>
                <w:spacing w:val="-2"/>
                <w:sz w:val="18"/>
              </w:rPr>
              <w:t>________________</w:t>
            </w:r>
          </w:p>
        </w:tc>
        <w:tc>
          <w:tcPr>
            <w:tcW w:w="3894" w:type="dxa"/>
            <w:gridSpan w:val="8"/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</w:rPr>
            </w:pPr>
          </w:p>
        </w:tc>
      </w:tr>
      <w:tr w:rsidR="006322DF" w:rsidRPr="004A011D" w:rsidTr="008D38CE">
        <w:trPr>
          <w:gridAfter w:val="2"/>
          <w:wAfter w:w="313" w:type="dxa"/>
          <w:trHeight w:hRule="exact" w:val="453"/>
        </w:trPr>
        <w:tc>
          <w:tcPr>
            <w:tcW w:w="3353" w:type="dxa"/>
            <w:gridSpan w:val="6"/>
            <w:vMerge w:val="restart"/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</w:p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 xml:space="preserve">                </w:t>
            </w:r>
            <w:proofErr w:type="gramStart"/>
            <w:r w:rsidRPr="004A011D">
              <w:rPr>
                <w:color w:val="000000"/>
                <w:spacing w:val="-2"/>
                <w:sz w:val="18"/>
              </w:rPr>
              <w:t>(должность специалиста,</w:t>
            </w:r>
            <w:proofErr w:type="gramEnd"/>
          </w:p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 xml:space="preserve">                </w:t>
            </w:r>
            <w:proofErr w:type="gramStart"/>
            <w:r w:rsidRPr="004A011D">
              <w:rPr>
                <w:color w:val="000000"/>
                <w:spacing w:val="-2"/>
                <w:sz w:val="18"/>
              </w:rPr>
              <w:t>принявшего</w:t>
            </w:r>
            <w:proofErr w:type="gramEnd"/>
            <w:r w:rsidRPr="004A011D">
              <w:rPr>
                <w:color w:val="000000"/>
                <w:spacing w:val="-2"/>
                <w:sz w:val="18"/>
              </w:rPr>
              <w:t xml:space="preserve"> документы)</w:t>
            </w:r>
          </w:p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 xml:space="preserve">              </w:t>
            </w:r>
          </w:p>
        </w:tc>
        <w:tc>
          <w:tcPr>
            <w:tcW w:w="2246" w:type="dxa"/>
            <w:gridSpan w:val="3"/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(подпись специалиста)</w:t>
            </w:r>
          </w:p>
        </w:tc>
        <w:tc>
          <w:tcPr>
            <w:tcW w:w="3894" w:type="dxa"/>
            <w:gridSpan w:val="8"/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(Ф.И.О. специалиста)</w:t>
            </w:r>
          </w:p>
        </w:tc>
      </w:tr>
      <w:tr w:rsidR="006322DF" w:rsidRPr="004A011D" w:rsidTr="008D38CE">
        <w:trPr>
          <w:gridAfter w:val="2"/>
          <w:wAfter w:w="313" w:type="dxa"/>
          <w:trHeight w:hRule="exact" w:val="468"/>
        </w:trPr>
        <w:tc>
          <w:tcPr>
            <w:tcW w:w="3353" w:type="dxa"/>
            <w:gridSpan w:val="6"/>
            <w:vMerge/>
            <w:shd w:val="clear" w:color="auto" w:fill="FFFFFF"/>
          </w:tcPr>
          <w:p w:rsidR="006322DF" w:rsidRPr="004A011D" w:rsidRDefault="006322DF" w:rsidP="00E3395A"/>
        </w:tc>
        <w:tc>
          <w:tcPr>
            <w:tcW w:w="6140" w:type="dxa"/>
            <w:gridSpan w:val="11"/>
          </w:tcPr>
          <w:p w:rsidR="006322DF" w:rsidRPr="004A011D" w:rsidRDefault="006322DF" w:rsidP="00E3395A"/>
        </w:tc>
      </w:tr>
      <w:tr w:rsidR="006322DF" w:rsidRPr="004A011D" w:rsidTr="008D38CE">
        <w:trPr>
          <w:gridAfter w:val="2"/>
          <w:wAfter w:w="313" w:type="dxa"/>
          <w:trHeight w:hRule="exact" w:val="454"/>
        </w:trPr>
        <w:tc>
          <w:tcPr>
            <w:tcW w:w="3353" w:type="dxa"/>
            <w:gridSpan w:val="6"/>
            <w:shd w:val="clear" w:color="auto" w:fill="FFFFFF"/>
            <w:tcMar>
              <w:left w:w="645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Документы предоставил:</w:t>
            </w:r>
          </w:p>
        </w:tc>
        <w:tc>
          <w:tcPr>
            <w:tcW w:w="6140" w:type="dxa"/>
            <w:gridSpan w:val="11"/>
          </w:tcPr>
          <w:p w:rsidR="006322DF" w:rsidRPr="004A011D" w:rsidRDefault="006322DF" w:rsidP="00E3395A"/>
        </w:tc>
      </w:tr>
      <w:tr w:rsidR="006322DF" w:rsidRPr="004A011D" w:rsidTr="008D38CE">
        <w:trPr>
          <w:gridAfter w:val="2"/>
          <w:wAfter w:w="313" w:type="dxa"/>
          <w:trHeight w:hRule="exact" w:val="439"/>
        </w:trPr>
        <w:tc>
          <w:tcPr>
            <w:tcW w:w="2230" w:type="dxa"/>
            <w:gridSpan w:val="5"/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lastRenderedPageBreak/>
              <w:t>Заявитель</w:t>
            </w:r>
          </w:p>
        </w:tc>
        <w:tc>
          <w:tcPr>
            <w:tcW w:w="1123" w:type="dxa"/>
          </w:tcPr>
          <w:p w:rsidR="006322DF" w:rsidRPr="004A011D" w:rsidRDefault="006322DF" w:rsidP="00E3395A"/>
        </w:tc>
        <w:tc>
          <w:tcPr>
            <w:tcW w:w="2246" w:type="dxa"/>
            <w:gridSpan w:val="3"/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8"/>
              </w:rPr>
            </w:pPr>
            <w:r w:rsidRPr="004A011D">
              <w:rPr>
                <w:rFonts w:ascii="Arial" w:hAnsi="Arial" w:cs="Arial"/>
                <w:color w:val="000000"/>
                <w:spacing w:val="-2"/>
                <w:sz w:val="18"/>
              </w:rPr>
              <w:t>________________</w:t>
            </w:r>
          </w:p>
        </w:tc>
        <w:tc>
          <w:tcPr>
            <w:tcW w:w="3894" w:type="dxa"/>
            <w:gridSpan w:val="8"/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</w:rPr>
            </w:pPr>
          </w:p>
        </w:tc>
      </w:tr>
      <w:tr w:rsidR="006322DF" w:rsidRPr="004A011D" w:rsidTr="008D38CE">
        <w:trPr>
          <w:gridAfter w:val="2"/>
          <w:wAfter w:w="313" w:type="dxa"/>
          <w:trHeight w:hRule="exact" w:val="453"/>
        </w:trPr>
        <w:tc>
          <w:tcPr>
            <w:tcW w:w="3353" w:type="dxa"/>
            <w:gridSpan w:val="6"/>
          </w:tcPr>
          <w:p w:rsidR="006322DF" w:rsidRPr="004A011D" w:rsidRDefault="006322DF" w:rsidP="00E3395A"/>
        </w:tc>
        <w:tc>
          <w:tcPr>
            <w:tcW w:w="2246" w:type="dxa"/>
            <w:gridSpan w:val="3"/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(подпись заявителя)</w:t>
            </w:r>
          </w:p>
        </w:tc>
        <w:tc>
          <w:tcPr>
            <w:tcW w:w="3894" w:type="dxa"/>
            <w:gridSpan w:val="8"/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(Ф.И.О. заявителя)</w:t>
            </w:r>
          </w:p>
        </w:tc>
      </w:tr>
      <w:tr w:rsidR="006322DF" w:rsidRPr="004A011D" w:rsidTr="008D38CE">
        <w:trPr>
          <w:gridAfter w:val="2"/>
          <w:wAfter w:w="313" w:type="dxa"/>
          <w:trHeight w:hRule="exact" w:val="625"/>
        </w:trPr>
        <w:tc>
          <w:tcPr>
            <w:tcW w:w="9493" w:type="dxa"/>
            <w:gridSpan w:val="17"/>
            <w:vMerge w:val="restart"/>
            <w:shd w:val="clear" w:color="auto" w:fill="FFFFFF"/>
            <w:tcMar>
              <w:left w:w="645" w:type="dxa"/>
              <w:right w:w="287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В соответствии со статьей 9 Федерального Закона от 27.07.2006 г. № 152-ФЗ «О персональных данных» даю согласие на обработку моих персональных данных, в том числе в электронном виде.</w:t>
            </w:r>
          </w:p>
        </w:tc>
      </w:tr>
      <w:tr w:rsidR="006322DF" w:rsidRPr="004A011D" w:rsidTr="008D38CE">
        <w:trPr>
          <w:gridAfter w:val="2"/>
          <w:wAfter w:w="313" w:type="dxa"/>
          <w:trHeight w:hRule="exact" w:val="117"/>
        </w:trPr>
        <w:tc>
          <w:tcPr>
            <w:tcW w:w="9493" w:type="dxa"/>
            <w:gridSpan w:val="17"/>
            <w:vMerge/>
            <w:shd w:val="clear" w:color="auto" w:fill="FFFFFF"/>
          </w:tcPr>
          <w:p w:rsidR="006322DF" w:rsidRPr="004A011D" w:rsidRDefault="006322DF" w:rsidP="00E3395A"/>
        </w:tc>
      </w:tr>
      <w:tr w:rsidR="006322DF" w:rsidRPr="004A011D" w:rsidTr="008D38CE">
        <w:trPr>
          <w:gridAfter w:val="2"/>
          <w:wAfter w:w="313" w:type="dxa"/>
          <w:trHeight w:hRule="exact" w:val="553"/>
        </w:trPr>
        <w:tc>
          <w:tcPr>
            <w:tcW w:w="3353" w:type="dxa"/>
            <w:gridSpan w:val="6"/>
            <w:shd w:val="clear" w:color="auto" w:fill="FFFFFF"/>
            <w:vAlign w:val="bottom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8"/>
              </w:rPr>
            </w:pPr>
            <w:r w:rsidRPr="004A011D">
              <w:rPr>
                <w:rFonts w:ascii="Arial" w:hAnsi="Arial" w:cs="Arial"/>
                <w:color w:val="000000"/>
                <w:spacing w:val="-2"/>
                <w:sz w:val="18"/>
              </w:rPr>
              <w:t>________________</w:t>
            </w:r>
          </w:p>
        </w:tc>
        <w:tc>
          <w:tcPr>
            <w:tcW w:w="3257" w:type="dxa"/>
            <w:gridSpan w:val="4"/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2883" w:type="dxa"/>
            <w:gridSpan w:val="7"/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«_____» _____________ 201_г.</w:t>
            </w:r>
          </w:p>
        </w:tc>
      </w:tr>
      <w:tr w:rsidR="006322DF" w:rsidRPr="004A011D" w:rsidTr="008D38CE">
        <w:trPr>
          <w:gridAfter w:val="2"/>
          <w:wAfter w:w="313" w:type="dxa"/>
          <w:trHeight w:hRule="exact" w:val="454"/>
        </w:trPr>
        <w:tc>
          <w:tcPr>
            <w:tcW w:w="3353" w:type="dxa"/>
            <w:gridSpan w:val="6"/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(подпись заявителя)</w:t>
            </w:r>
          </w:p>
        </w:tc>
        <w:tc>
          <w:tcPr>
            <w:tcW w:w="3257" w:type="dxa"/>
            <w:gridSpan w:val="4"/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(Ф.И.О. заявителя)</w:t>
            </w:r>
          </w:p>
        </w:tc>
        <w:tc>
          <w:tcPr>
            <w:tcW w:w="2883" w:type="dxa"/>
            <w:gridSpan w:val="7"/>
          </w:tcPr>
          <w:p w:rsidR="006322DF" w:rsidRPr="004A011D" w:rsidRDefault="006322DF" w:rsidP="00E3395A"/>
        </w:tc>
      </w:tr>
      <w:tr w:rsidR="006322DF" w:rsidRPr="004A011D" w:rsidTr="008D38CE">
        <w:trPr>
          <w:gridAfter w:val="2"/>
          <w:wAfter w:w="313" w:type="dxa"/>
          <w:trHeight w:hRule="exact" w:val="453"/>
        </w:trPr>
        <w:tc>
          <w:tcPr>
            <w:tcW w:w="6610" w:type="dxa"/>
            <w:gridSpan w:val="10"/>
            <w:shd w:val="clear" w:color="auto" w:fill="FFFFFF"/>
            <w:tcMar>
              <w:left w:w="645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Дата выдачи расписки: </w:t>
            </w:r>
          </w:p>
        </w:tc>
        <w:tc>
          <w:tcPr>
            <w:tcW w:w="2883" w:type="dxa"/>
            <w:gridSpan w:val="7"/>
          </w:tcPr>
          <w:p w:rsidR="006322DF" w:rsidRPr="004A011D" w:rsidRDefault="006322DF" w:rsidP="00E3395A"/>
        </w:tc>
      </w:tr>
      <w:tr w:rsidR="006322DF" w:rsidRPr="004A011D" w:rsidTr="008D38CE">
        <w:trPr>
          <w:gridAfter w:val="2"/>
          <w:wAfter w:w="313" w:type="dxa"/>
          <w:trHeight w:hRule="exact" w:val="439"/>
        </w:trPr>
        <w:tc>
          <w:tcPr>
            <w:tcW w:w="6610" w:type="dxa"/>
            <w:gridSpan w:val="10"/>
            <w:shd w:val="clear" w:color="auto" w:fill="FFFFFF"/>
            <w:tcMar>
              <w:left w:w="645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Дата окончания срока предоставления услуги: </w:t>
            </w:r>
          </w:p>
        </w:tc>
        <w:tc>
          <w:tcPr>
            <w:tcW w:w="2883" w:type="dxa"/>
            <w:gridSpan w:val="7"/>
          </w:tcPr>
          <w:p w:rsidR="006322DF" w:rsidRPr="004A011D" w:rsidRDefault="006322DF" w:rsidP="00E3395A"/>
        </w:tc>
      </w:tr>
      <w:tr w:rsidR="006322DF" w:rsidRPr="004A011D" w:rsidTr="008D38CE">
        <w:trPr>
          <w:gridAfter w:val="2"/>
          <w:wAfter w:w="313" w:type="dxa"/>
          <w:trHeight w:hRule="exact" w:val="484"/>
        </w:trPr>
        <w:tc>
          <w:tcPr>
            <w:tcW w:w="9493" w:type="dxa"/>
            <w:gridSpan w:val="17"/>
            <w:shd w:val="clear" w:color="auto" w:fill="FFFFFF"/>
            <w:tcMar>
              <w:left w:w="645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За результатом оказания услуги Заявителю необходимо обратиться </w:t>
            </w:r>
            <w:proofErr w:type="gramStart"/>
            <w:r w:rsidRPr="004A011D">
              <w:rPr>
                <w:color w:val="000000"/>
                <w:spacing w:val="-2"/>
              </w:rPr>
              <w:t>в</w:t>
            </w:r>
            <w:proofErr w:type="gramEnd"/>
          </w:p>
        </w:tc>
      </w:tr>
      <w:tr w:rsidR="006322DF" w:rsidRPr="004A011D" w:rsidTr="008D38CE">
        <w:trPr>
          <w:gridAfter w:val="2"/>
          <w:wAfter w:w="313" w:type="dxa"/>
          <w:trHeight w:hRule="exact" w:val="453"/>
        </w:trPr>
        <w:tc>
          <w:tcPr>
            <w:tcW w:w="9493" w:type="dxa"/>
            <w:gridSpan w:val="17"/>
            <w:shd w:val="clear" w:color="auto" w:fill="FFFFFF"/>
            <w:tcMar>
              <w:left w:w="645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Адрес: </w:t>
            </w:r>
          </w:p>
        </w:tc>
      </w:tr>
      <w:tr w:rsidR="006322DF" w:rsidRPr="004A011D" w:rsidTr="008D38CE">
        <w:trPr>
          <w:gridAfter w:val="2"/>
          <w:wAfter w:w="313" w:type="dxa"/>
          <w:trHeight w:hRule="exact" w:val="326"/>
        </w:trPr>
        <w:tc>
          <w:tcPr>
            <w:tcW w:w="9493" w:type="dxa"/>
            <w:gridSpan w:val="17"/>
            <w:shd w:val="clear" w:color="auto" w:fill="FFFFFF"/>
            <w:tcMar>
              <w:left w:w="645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Телефон: </w:t>
            </w:r>
          </w:p>
        </w:tc>
      </w:tr>
      <w:tr w:rsidR="006322DF" w:rsidRPr="004A011D" w:rsidTr="008D38CE">
        <w:trPr>
          <w:trHeight w:hRule="exact" w:val="439"/>
        </w:trPr>
        <w:tc>
          <w:tcPr>
            <w:tcW w:w="553" w:type="dxa"/>
          </w:tcPr>
          <w:p w:rsidR="006322DF" w:rsidRPr="004A011D" w:rsidRDefault="006322DF" w:rsidP="00E3395A"/>
        </w:tc>
        <w:tc>
          <w:tcPr>
            <w:tcW w:w="112" w:type="dxa"/>
            <w:tcBorders>
              <w:bottom w:val="single" w:sz="4" w:space="0" w:color="auto"/>
            </w:tcBorders>
          </w:tcPr>
          <w:p w:rsidR="006322DF" w:rsidRPr="004A011D" w:rsidRDefault="006322DF" w:rsidP="00E3395A"/>
        </w:tc>
        <w:tc>
          <w:tcPr>
            <w:tcW w:w="9116" w:type="dxa"/>
            <w:gridSpan w:val="16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6322DF" w:rsidRPr="004A011D" w:rsidRDefault="006322DF" w:rsidP="00E3395A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После предоставления государственной и муниципальной услуги выданы документы:</w:t>
            </w:r>
          </w:p>
        </w:tc>
        <w:tc>
          <w:tcPr>
            <w:tcW w:w="25" w:type="dxa"/>
          </w:tcPr>
          <w:p w:rsidR="006322DF" w:rsidRPr="004A011D" w:rsidRDefault="006322DF" w:rsidP="00E3395A"/>
        </w:tc>
      </w:tr>
      <w:tr w:rsidR="006322DF" w:rsidRPr="004A011D" w:rsidTr="008D38CE">
        <w:trPr>
          <w:trHeight w:hRule="exact" w:val="340"/>
        </w:trPr>
        <w:tc>
          <w:tcPr>
            <w:tcW w:w="553" w:type="dxa"/>
            <w:tcBorders>
              <w:right w:val="single" w:sz="4" w:space="0" w:color="auto"/>
            </w:tcBorders>
          </w:tcPr>
          <w:p w:rsidR="006322DF" w:rsidRPr="004A011D" w:rsidRDefault="006322DF" w:rsidP="00E3395A"/>
        </w:tc>
        <w:tc>
          <w:tcPr>
            <w:tcW w:w="6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 xml:space="preserve">№ </w:t>
            </w:r>
            <w:proofErr w:type="gramStart"/>
            <w:r w:rsidRPr="004A011D">
              <w:rPr>
                <w:b/>
                <w:color w:val="000000"/>
                <w:spacing w:val="-2"/>
                <w:sz w:val="18"/>
              </w:rPr>
              <w:t>п</w:t>
            </w:r>
            <w:proofErr w:type="gramEnd"/>
            <w:r w:rsidRPr="004A011D">
              <w:rPr>
                <w:b/>
                <w:color w:val="000000"/>
                <w:spacing w:val="-2"/>
                <w:sz w:val="18"/>
              </w:rPr>
              <w:t>/п</w:t>
            </w:r>
          </w:p>
        </w:tc>
        <w:tc>
          <w:tcPr>
            <w:tcW w:w="626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Наименование и реквизиты документа</w:t>
            </w:r>
          </w:p>
        </w:tc>
        <w:tc>
          <w:tcPr>
            <w:tcW w:w="2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Кол-во экземпляров</w:t>
            </w:r>
          </w:p>
        </w:tc>
        <w:tc>
          <w:tcPr>
            <w:tcW w:w="25" w:type="dxa"/>
            <w:tcBorders>
              <w:left w:val="single" w:sz="4" w:space="0" w:color="auto"/>
            </w:tcBorders>
          </w:tcPr>
          <w:p w:rsidR="006322DF" w:rsidRPr="004A011D" w:rsidRDefault="006322DF" w:rsidP="00E3395A"/>
        </w:tc>
      </w:tr>
      <w:tr w:rsidR="006322DF" w:rsidRPr="004A011D" w:rsidTr="008D38CE">
        <w:trPr>
          <w:trHeight w:hRule="exact" w:val="226"/>
        </w:trPr>
        <w:tc>
          <w:tcPr>
            <w:tcW w:w="553" w:type="dxa"/>
            <w:tcBorders>
              <w:right w:val="single" w:sz="4" w:space="0" w:color="auto"/>
            </w:tcBorders>
          </w:tcPr>
          <w:p w:rsidR="006322DF" w:rsidRPr="004A011D" w:rsidRDefault="006322DF" w:rsidP="00E3395A"/>
        </w:tc>
        <w:tc>
          <w:tcPr>
            <w:tcW w:w="6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/>
        </w:tc>
        <w:tc>
          <w:tcPr>
            <w:tcW w:w="6269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/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подлинные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копии</w:t>
            </w:r>
          </w:p>
        </w:tc>
        <w:tc>
          <w:tcPr>
            <w:tcW w:w="25" w:type="dxa"/>
            <w:tcBorders>
              <w:left w:val="single" w:sz="4" w:space="0" w:color="auto"/>
            </w:tcBorders>
          </w:tcPr>
          <w:p w:rsidR="006322DF" w:rsidRPr="004A011D" w:rsidRDefault="006322DF" w:rsidP="00E3395A"/>
        </w:tc>
      </w:tr>
      <w:tr w:rsidR="006322DF" w:rsidRPr="004A011D" w:rsidTr="008D38CE">
        <w:trPr>
          <w:trHeight w:hRule="exact" w:val="439"/>
        </w:trPr>
        <w:tc>
          <w:tcPr>
            <w:tcW w:w="553" w:type="dxa"/>
            <w:tcBorders>
              <w:right w:val="single" w:sz="4" w:space="0" w:color="auto"/>
            </w:tcBorders>
          </w:tcPr>
          <w:p w:rsidR="006322DF" w:rsidRPr="004A011D" w:rsidRDefault="006322DF" w:rsidP="00E3395A"/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1</w:t>
            </w:r>
          </w:p>
        </w:tc>
        <w:tc>
          <w:tcPr>
            <w:tcW w:w="6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</w:tcPr>
          <w:p w:rsidR="006322DF" w:rsidRPr="004A011D" w:rsidRDefault="006322DF" w:rsidP="00E3395A"/>
        </w:tc>
      </w:tr>
      <w:tr w:rsidR="006322DF" w:rsidRPr="004A011D" w:rsidTr="008D38CE">
        <w:trPr>
          <w:trHeight w:hRule="exact" w:val="454"/>
        </w:trPr>
        <w:tc>
          <w:tcPr>
            <w:tcW w:w="553" w:type="dxa"/>
            <w:tcBorders>
              <w:right w:val="single" w:sz="4" w:space="0" w:color="auto"/>
            </w:tcBorders>
          </w:tcPr>
          <w:p w:rsidR="006322DF" w:rsidRPr="004A011D" w:rsidRDefault="006322DF" w:rsidP="00E3395A"/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2</w:t>
            </w:r>
          </w:p>
        </w:tc>
        <w:tc>
          <w:tcPr>
            <w:tcW w:w="6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</w:tcPr>
          <w:p w:rsidR="006322DF" w:rsidRPr="004A011D" w:rsidRDefault="006322DF" w:rsidP="00E3395A"/>
        </w:tc>
      </w:tr>
      <w:tr w:rsidR="006322DF" w:rsidRPr="004A011D" w:rsidTr="008D38CE">
        <w:trPr>
          <w:trHeight w:hRule="exact" w:val="439"/>
        </w:trPr>
        <w:tc>
          <w:tcPr>
            <w:tcW w:w="553" w:type="dxa"/>
            <w:tcBorders>
              <w:right w:val="single" w:sz="4" w:space="0" w:color="auto"/>
            </w:tcBorders>
          </w:tcPr>
          <w:p w:rsidR="006322DF" w:rsidRPr="004A011D" w:rsidRDefault="006322DF" w:rsidP="00E3395A"/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3</w:t>
            </w:r>
          </w:p>
        </w:tc>
        <w:tc>
          <w:tcPr>
            <w:tcW w:w="6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</w:tcPr>
          <w:p w:rsidR="006322DF" w:rsidRPr="004A011D" w:rsidRDefault="006322DF" w:rsidP="00E3395A"/>
        </w:tc>
      </w:tr>
      <w:tr w:rsidR="006322DF" w:rsidRPr="004A011D" w:rsidTr="008D38CE">
        <w:trPr>
          <w:trHeight w:hRule="exact" w:val="453"/>
        </w:trPr>
        <w:tc>
          <w:tcPr>
            <w:tcW w:w="3582" w:type="dxa"/>
            <w:gridSpan w:val="7"/>
            <w:shd w:val="clear" w:color="auto" w:fill="FFFFFF"/>
            <w:tcMar>
              <w:left w:w="645" w:type="dxa"/>
            </w:tcMar>
            <w:vAlign w:val="bottom"/>
          </w:tcPr>
          <w:p w:rsidR="006322DF" w:rsidRPr="004A011D" w:rsidRDefault="006322DF" w:rsidP="00E3395A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Документы выдал:</w:t>
            </w:r>
          </w:p>
        </w:tc>
        <w:tc>
          <w:tcPr>
            <w:tcW w:w="6199" w:type="dxa"/>
            <w:gridSpan w:val="11"/>
          </w:tcPr>
          <w:p w:rsidR="006322DF" w:rsidRPr="004A011D" w:rsidRDefault="006322DF" w:rsidP="00E3395A"/>
        </w:tc>
        <w:tc>
          <w:tcPr>
            <w:tcW w:w="25" w:type="dxa"/>
          </w:tcPr>
          <w:p w:rsidR="006322DF" w:rsidRPr="004A011D" w:rsidRDefault="006322DF" w:rsidP="00E3395A"/>
        </w:tc>
      </w:tr>
      <w:tr w:rsidR="006322DF" w:rsidRPr="004A011D" w:rsidTr="008D38CE">
        <w:trPr>
          <w:gridAfter w:val="2"/>
          <w:wAfter w:w="313" w:type="dxa"/>
          <w:trHeight w:hRule="exact" w:val="439"/>
        </w:trPr>
        <w:tc>
          <w:tcPr>
            <w:tcW w:w="3582" w:type="dxa"/>
            <w:gridSpan w:val="7"/>
            <w:shd w:val="clear" w:color="auto" w:fill="FFFFFF"/>
            <w:tcMar>
              <w:left w:w="645" w:type="dxa"/>
            </w:tcMar>
            <w:vAlign w:val="bottom"/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_____________________</w:t>
            </w:r>
          </w:p>
        </w:tc>
        <w:tc>
          <w:tcPr>
            <w:tcW w:w="3355" w:type="dxa"/>
            <w:gridSpan w:val="5"/>
            <w:shd w:val="clear" w:color="auto" w:fill="FFFFFF"/>
            <w:tcMar>
              <w:left w:w="645" w:type="dxa"/>
            </w:tcMar>
            <w:vAlign w:val="bottom"/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__________________</w:t>
            </w:r>
          </w:p>
        </w:tc>
        <w:tc>
          <w:tcPr>
            <w:tcW w:w="2556" w:type="dxa"/>
            <w:gridSpan w:val="5"/>
            <w:shd w:val="clear" w:color="auto" w:fill="FFFFFF"/>
            <w:tcMar>
              <w:left w:w="645" w:type="dxa"/>
            </w:tcMar>
            <w:vAlign w:val="bottom"/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__________________</w:t>
            </w:r>
          </w:p>
        </w:tc>
      </w:tr>
      <w:tr w:rsidR="006322DF" w:rsidRPr="004A011D" w:rsidTr="008D38CE">
        <w:trPr>
          <w:gridAfter w:val="2"/>
          <w:wAfter w:w="313" w:type="dxa"/>
          <w:trHeight w:hRule="exact" w:val="454"/>
        </w:trPr>
        <w:tc>
          <w:tcPr>
            <w:tcW w:w="3582" w:type="dxa"/>
            <w:gridSpan w:val="7"/>
            <w:vMerge w:val="restart"/>
            <w:shd w:val="clear" w:color="auto" w:fill="FFFFFF"/>
            <w:tcMar>
              <w:left w:w="645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  <w:sz w:val="20"/>
              </w:rPr>
            </w:pPr>
          </w:p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 xml:space="preserve">                </w:t>
            </w:r>
            <w:proofErr w:type="gramStart"/>
            <w:r w:rsidRPr="004A011D">
              <w:rPr>
                <w:color w:val="000000"/>
                <w:spacing w:val="-2"/>
                <w:sz w:val="20"/>
              </w:rPr>
              <w:t>(должность специалиста,</w:t>
            </w:r>
            <w:proofErr w:type="gramEnd"/>
          </w:p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 xml:space="preserve">                </w:t>
            </w:r>
            <w:proofErr w:type="gramStart"/>
            <w:r w:rsidRPr="004A011D">
              <w:rPr>
                <w:color w:val="000000"/>
                <w:spacing w:val="-2"/>
                <w:sz w:val="20"/>
              </w:rPr>
              <w:t>принявшего</w:t>
            </w:r>
            <w:proofErr w:type="gramEnd"/>
            <w:r w:rsidRPr="004A011D">
              <w:rPr>
                <w:color w:val="000000"/>
                <w:spacing w:val="-2"/>
                <w:sz w:val="20"/>
              </w:rPr>
              <w:t xml:space="preserve"> документы)</w:t>
            </w:r>
          </w:p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 xml:space="preserve">              </w:t>
            </w:r>
          </w:p>
        </w:tc>
        <w:tc>
          <w:tcPr>
            <w:tcW w:w="3355" w:type="dxa"/>
            <w:gridSpan w:val="5"/>
            <w:shd w:val="clear" w:color="auto" w:fill="FFFFFF"/>
            <w:tcMar>
              <w:left w:w="645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>(подпись специалиста)</w:t>
            </w:r>
          </w:p>
        </w:tc>
        <w:tc>
          <w:tcPr>
            <w:tcW w:w="2556" w:type="dxa"/>
            <w:gridSpan w:val="5"/>
            <w:shd w:val="clear" w:color="auto" w:fill="FFFFFF"/>
            <w:tcMar>
              <w:left w:w="645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>Ф.И.О. специалиста</w:t>
            </w:r>
          </w:p>
        </w:tc>
      </w:tr>
      <w:tr w:rsidR="006322DF" w:rsidRPr="004A011D" w:rsidTr="008D38CE">
        <w:trPr>
          <w:gridAfter w:val="2"/>
          <w:wAfter w:w="313" w:type="dxa"/>
          <w:trHeight w:hRule="exact" w:val="567"/>
        </w:trPr>
        <w:tc>
          <w:tcPr>
            <w:tcW w:w="3582" w:type="dxa"/>
            <w:gridSpan w:val="7"/>
            <w:vMerge/>
            <w:shd w:val="clear" w:color="auto" w:fill="FFFFFF"/>
          </w:tcPr>
          <w:p w:rsidR="006322DF" w:rsidRPr="004A011D" w:rsidRDefault="006322DF" w:rsidP="00E3395A"/>
        </w:tc>
        <w:tc>
          <w:tcPr>
            <w:tcW w:w="5911" w:type="dxa"/>
            <w:gridSpan w:val="10"/>
          </w:tcPr>
          <w:p w:rsidR="006322DF" w:rsidRPr="004A011D" w:rsidRDefault="006322DF" w:rsidP="00E3395A"/>
        </w:tc>
      </w:tr>
      <w:tr w:rsidR="006322DF" w:rsidRPr="004A011D" w:rsidTr="008D38CE">
        <w:trPr>
          <w:gridAfter w:val="2"/>
          <w:wAfter w:w="313" w:type="dxa"/>
          <w:trHeight w:hRule="exact" w:val="454"/>
        </w:trPr>
        <w:tc>
          <w:tcPr>
            <w:tcW w:w="3582" w:type="dxa"/>
            <w:gridSpan w:val="7"/>
            <w:shd w:val="clear" w:color="auto" w:fill="FFFFFF"/>
            <w:tcMar>
              <w:left w:w="645" w:type="dxa"/>
            </w:tcMar>
            <w:vAlign w:val="bottom"/>
          </w:tcPr>
          <w:p w:rsidR="006322DF" w:rsidRPr="004A011D" w:rsidRDefault="006322DF" w:rsidP="00E3395A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Документы получил:</w:t>
            </w:r>
          </w:p>
        </w:tc>
        <w:tc>
          <w:tcPr>
            <w:tcW w:w="5911" w:type="dxa"/>
            <w:gridSpan w:val="10"/>
          </w:tcPr>
          <w:p w:rsidR="006322DF" w:rsidRPr="004A011D" w:rsidRDefault="006322DF" w:rsidP="00E3395A"/>
        </w:tc>
      </w:tr>
      <w:tr w:rsidR="006322DF" w:rsidRPr="004A011D" w:rsidTr="008D38CE">
        <w:trPr>
          <w:gridAfter w:val="2"/>
          <w:wAfter w:w="313" w:type="dxa"/>
          <w:trHeight w:hRule="exact" w:val="439"/>
        </w:trPr>
        <w:tc>
          <w:tcPr>
            <w:tcW w:w="3582" w:type="dxa"/>
            <w:gridSpan w:val="7"/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Заявитель</w:t>
            </w:r>
          </w:p>
        </w:tc>
        <w:tc>
          <w:tcPr>
            <w:tcW w:w="3355" w:type="dxa"/>
            <w:gridSpan w:val="5"/>
            <w:shd w:val="clear" w:color="auto" w:fill="FFFFFF"/>
            <w:tcMar>
              <w:left w:w="645" w:type="dxa"/>
            </w:tcMar>
            <w:vAlign w:val="bottom"/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__________________</w:t>
            </w:r>
          </w:p>
        </w:tc>
        <w:tc>
          <w:tcPr>
            <w:tcW w:w="2556" w:type="dxa"/>
            <w:gridSpan w:val="5"/>
            <w:shd w:val="clear" w:color="auto" w:fill="FFFFFF"/>
            <w:tcMar>
              <w:left w:w="645" w:type="dxa"/>
            </w:tcMar>
            <w:vAlign w:val="bottom"/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</w:tr>
      <w:tr w:rsidR="006322DF" w:rsidRPr="004A011D" w:rsidTr="008D38CE">
        <w:trPr>
          <w:gridAfter w:val="2"/>
          <w:wAfter w:w="313" w:type="dxa"/>
          <w:trHeight w:hRule="exact" w:val="453"/>
        </w:trPr>
        <w:tc>
          <w:tcPr>
            <w:tcW w:w="3582" w:type="dxa"/>
            <w:gridSpan w:val="7"/>
          </w:tcPr>
          <w:p w:rsidR="006322DF" w:rsidRPr="004A011D" w:rsidRDefault="006322DF" w:rsidP="00E3395A"/>
        </w:tc>
        <w:tc>
          <w:tcPr>
            <w:tcW w:w="3355" w:type="dxa"/>
            <w:gridSpan w:val="5"/>
            <w:shd w:val="clear" w:color="auto" w:fill="FFFFFF"/>
            <w:tcMar>
              <w:left w:w="645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>(подпись заявителя)</w:t>
            </w:r>
          </w:p>
        </w:tc>
        <w:tc>
          <w:tcPr>
            <w:tcW w:w="2556" w:type="dxa"/>
            <w:gridSpan w:val="5"/>
            <w:shd w:val="clear" w:color="auto" w:fill="FFFFFF"/>
            <w:tcMar>
              <w:left w:w="645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>Ф.И.О. заявителя</w:t>
            </w:r>
          </w:p>
        </w:tc>
      </w:tr>
      <w:tr w:rsidR="006322DF" w:rsidRPr="004A011D" w:rsidTr="008D38CE">
        <w:trPr>
          <w:gridAfter w:val="2"/>
          <w:wAfter w:w="313" w:type="dxa"/>
          <w:trHeight w:hRule="exact" w:val="439"/>
        </w:trPr>
        <w:tc>
          <w:tcPr>
            <w:tcW w:w="9493" w:type="dxa"/>
            <w:gridSpan w:val="17"/>
            <w:shd w:val="clear" w:color="auto" w:fill="FFFFFF"/>
            <w:tcMar>
              <w:left w:w="645" w:type="dxa"/>
              <w:right w:w="287" w:type="dxa"/>
            </w:tcMar>
            <w:vAlign w:val="center"/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Дата получения документов «_______» ______________ 201_г.</w:t>
            </w:r>
          </w:p>
        </w:tc>
      </w:tr>
      <w:tr w:rsidR="006322DF" w:rsidRPr="004A011D" w:rsidTr="008D38CE">
        <w:trPr>
          <w:gridAfter w:val="2"/>
          <w:wAfter w:w="313" w:type="dxa"/>
          <w:trHeight w:hRule="exact" w:val="709"/>
        </w:trPr>
        <w:tc>
          <w:tcPr>
            <w:tcW w:w="9493" w:type="dxa"/>
            <w:gridSpan w:val="17"/>
            <w:shd w:val="clear" w:color="auto" w:fill="FFFFFF"/>
            <w:tcMar>
              <w:left w:w="645" w:type="dxa"/>
              <w:right w:w="287" w:type="dxa"/>
            </w:tcMar>
            <w:vAlign w:val="bottom"/>
          </w:tcPr>
          <w:p w:rsidR="006322DF" w:rsidRPr="004A011D" w:rsidRDefault="006322DF" w:rsidP="00E3395A">
            <w:pPr>
              <w:spacing w:line="232" w:lineRule="auto"/>
              <w:jc w:val="both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 xml:space="preserve">Необходимо забрать документы в течение ________ дней </w:t>
            </w:r>
            <w:proofErr w:type="gramStart"/>
            <w:r w:rsidRPr="004A011D">
              <w:rPr>
                <w:color w:val="000000"/>
                <w:spacing w:val="-2"/>
                <w:sz w:val="18"/>
              </w:rPr>
              <w:t>с даты окончания</w:t>
            </w:r>
            <w:proofErr w:type="gramEnd"/>
            <w:r w:rsidRPr="004A011D">
              <w:rPr>
                <w:color w:val="000000"/>
                <w:spacing w:val="-2"/>
                <w:sz w:val="18"/>
              </w:rPr>
              <w:t xml:space="preserve"> срока предоставления государственной или муниципальной</w:t>
            </w:r>
          </w:p>
          <w:p w:rsidR="006322DF" w:rsidRPr="004A011D" w:rsidRDefault="006322DF" w:rsidP="00E3395A">
            <w:pPr>
              <w:spacing w:line="232" w:lineRule="auto"/>
              <w:jc w:val="both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услуги.</w:t>
            </w:r>
          </w:p>
        </w:tc>
      </w:tr>
      <w:tr w:rsidR="006322DF" w:rsidRPr="004A011D" w:rsidTr="008D38CE">
        <w:trPr>
          <w:gridAfter w:val="2"/>
          <w:wAfter w:w="313" w:type="dxa"/>
          <w:trHeight w:hRule="exact" w:val="439"/>
        </w:trPr>
        <w:tc>
          <w:tcPr>
            <w:tcW w:w="6937" w:type="dxa"/>
            <w:gridSpan w:val="12"/>
            <w:shd w:val="clear" w:color="auto" w:fill="FFFFFF"/>
            <w:tcMar>
              <w:left w:w="645" w:type="dxa"/>
            </w:tcMar>
          </w:tcPr>
          <w:p w:rsidR="006322DF" w:rsidRPr="004A011D" w:rsidRDefault="006322DF" w:rsidP="00E3395A">
            <w:pPr>
              <w:spacing w:line="232" w:lineRule="auto"/>
              <w:jc w:val="both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 xml:space="preserve">Для получения информации о стадии рассмотрения документов обращаться: </w:t>
            </w:r>
          </w:p>
        </w:tc>
        <w:tc>
          <w:tcPr>
            <w:tcW w:w="2556" w:type="dxa"/>
            <w:gridSpan w:val="5"/>
            <w:shd w:val="clear" w:color="auto" w:fill="FFFFFF"/>
            <w:tcMar>
              <w:right w:w="287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i/>
                <w:color w:val="000000"/>
                <w:spacing w:val="-2"/>
                <w:sz w:val="28"/>
                <w:szCs w:val="28"/>
              </w:rPr>
            </w:pPr>
            <w:r w:rsidRPr="004A011D">
              <w:rPr>
                <w:i/>
                <w:color w:val="000000"/>
                <w:spacing w:val="-2"/>
                <w:sz w:val="28"/>
                <w:szCs w:val="28"/>
              </w:rPr>
              <w:t xml:space="preserve">                                                </w:t>
            </w:r>
          </w:p>
          <w:p w:rsidR="006322DF" w:rsidRPr="004A011D" w:rsidRDefault="006322DF" w:rsidP="00E3395A">
            <w:pPr>
              <w:spacing w:line="232" w:lineRule="auto"/>
              <w:rPr>
                <w:i/>
                <w:color w:val="000000"/>
                <w:spacing w:val="-2"/>
                <w:sz w:val="28"/>
                <w:szCs w:val="28"/>
              </w:rPr>
            </w:pPr>
          </w:p>
          <w:p w:rsidR="006322DF" w:rsidRPr="004A011D" w:rsidRDefault="006322DF" w:rsidP="00E3395A">
            <w:pPr>
              <w:spacing w:line="232" w:lineRule="auto"/>
              <w:rPr>
                <w:i/>
                <w:color w:val="000000"/>
                <w:spacing w:val="-2"/>
                <w:sz w:val="28"/>
                <w:szCs w:val="28"/>
              </w:rPr>
            </w:pPr>
          </w:p>
        </w:tc>
      </w:tr>
    </w:tbl>
    <w:p w:rsidR="006322DF" w:rsidRDefault="006322DF" w:rsidP="006322DF"/>
    <w:p w:rsidR="006322DF" w:rsidRDefault="006322DF" w:rsidP="006322DF">
      <w:pPr>
        <w:spacing w:after="0" w:line="240" w:lineRule="auto"/>
      </w:pPr>
    </w:p>
    <w:p w:rsidR="006322DF" w:rsidRDefault="006322DF" w:rsidP="006322DF">
      <w:pPr>
        <w:spacing w:after="0" w:line="240" w:lineRule="auto"/>
      </w:pPr>
    </w:p>
    <w:tbl>
      <w:tblPr>
        <w:tblW w:w="9673" w:type="dxa"/>
        <w:tblInd w:w="108" w:type="dxa"/>
        <w:tblLook w:val="0000" w:firstRow="0" w:lastRow="0" w:firstColumn="0" w:lastColumn="0" w:noHBand="0" w:noVBand="0"/>
      </w:tblPr>
      <w:tblGrid>
        <w:gridCol w:w="4946"/>
        <w:gridCol w:w="513"/>
        <w:gridCol w:w="235"/>
        <w:gridCol w:w="3979"/>
      </w:tblGrid>
      <w:tr w:rsidR="006322DF" w:rsidRPr="00725DB0" w:rsidTr="00E3395A">
        <w:trPr>
          <w:trHeight w:val="5103"/>
        </w:trPr>
        <w:tc>
          <w:tcPr>
            <w:tcW w:w="4025" w:type="dxa"/>
          </w:tcPr>
          <w:p w:rsidR="006322DF" w:rsidRPr="00725DB0" w:rsidRDefault="00E3395A" w:rsidP="00E3395A">
            <w:pPr>
              <w:pStyle w:val="a5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571500" cy="1000125"/>
                  <wp:effectExtent l="0" t="0" r="0" b="0"/>
                  <wp:docPr id="1" name="Рисунок 1" descr="герб области один контур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герб области один контур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22DF" w:rsidRPr="00725DB0" w:rsidRDefault="006322DF" w:rsidP="00E3395A">
            <w:pPr>
              <w:pStyle w:val="a5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Министерство </w:t>
            </w:r>
            <w:proofErr w:type="gramStart"/>
            <w:r w:rsidRPr="00725DB0">
              <w:rPr>
                <w:rFonts w:ascii="Times New Roman" w:hAnsi="Times New Roman" w:cs="Times New Roman"/>
                <w:b/>
                <w:sz w:val="28"/>
                <w:szCs w:val="28"/>
              </w:rPr>
              <w:t>экономического</w:t>
            </w:r>
            <w:proofErr w:type="gramEnd"/>
          </w:p>
          <w:p w:rsidR="006322DF" w:rsidRPr="00725DB0" w:rsidRDefault="006322DF" w:rsidP="00E3395A">
            <w:pPr>
              <w:pStyle w:val="a5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b/>
                <w:sz w:val="28"/>
                <w:szCs w:val="28"/>
              </w:rPr>
              <w:t>развития Саратовской области</w:t>
            </w:r>
          </w:p>
          <w:p w:rsidR="006322DF" w:rsidRPr="00725DB0" w:rsidRDefault="006322DF" w:rsidP="00E3395A">
            <w:pPr>
              <w:pStyle w:val="a5"/>
              <w:tabs>
                <w:tab w:val="center" w:pos="-1800"/>
              </w:tabs>
              <w:ind w:left="-108" w:right="-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Государственное автономное </w:t>
            </w:r>
          </w:p>
          <w:p w:rsidR="006322DF" w:rsidRPr="00725DB0" w:rsidRDefault="006322DF" w:rsidP="00E3395A">
            <w:pPr>
              <w:pStyle w:val="a5"/>
              <w:tabs>
                <w:tab w:val="center" w:pos="-1800"/>
              </w:tabs>
              <w:ind w:left="-108" w:right="-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учреждение Саратовской области «Многофункциональный центр предоставления государственных и муниципальных услуг»</w:t>
            </w:r>
          </w:p>
          <w:p w:rsidR="006322DF" w:rsidRPr="00725DB0" w:rsidRDefault="006322DF" w:rsidP="00E3395A">
            <w:pPr>
              <w:pStyle w:val="a5"/>
              <w:tabs>
                <w:tab w:val="center" w:pos="-1800"/>
              </w:tabs>
              <w:ind w:left="34" w:right="-6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__________________________ </w:t>
            </w:r>
          </w:p>
          <w:p w:rsidR="006322DF" w:rsidRPr="00725DB0" w:rsidRDefault="006322DF" w:rsidP="00E3395A">
            <w:pPr>
              <w:pStyle w:val="a5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sz w:val="28"/>
                <w:szCs w:val="28"/>
              </w:rPr>
              <w:t>(название отдела, подразделения)</w:t>
            </w:r>
          </w:p>
          <w:p w:rsidR="006322DF" w:rsidRPr="00725DB0" w:rsidRDefault="006322DF" w:rsidP="00E3395A">
            <w:pPr>
              <w:pStyle w:val="a5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sz w:val="28"/>
                <w:szCs w:val="28"/>
              </w:rPr>
              <w:t xml:space="preserve">ул._________________, ___, </w:t>
            </w:r>
            <w:proofErr w:type="gramStart"/>
            <w:r w:rsidRPr="00725DB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25DB0">
              <w:rPr>
                <w:rFonts w:ascii="Times New Roman" w:hAnsi="Times New Roman" w:cs="Times New Roman"/>
                <w:sz w:val="28"/>
                <w:szCs w:val="28"/>
              </w:rPr>
              <w:t>. ____________</w:t>
            </w:r>
          </w:p>
          <w:p w:rsidR="006322DF" w:rsidRPr="00725DB0" w:rsidRDefault="006322DF" w:rsidP="00E3395A">
            <w:pPr>
              <w:pStyle w:val="a5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sz w:val="28"/>
                <w:szCs w:val="28"/>
              </w:rPr>
              <w:t>тел. _________________; факс____________</w:t>
            </w:r>
          </w:p>
          <w:p w:rsidR="006322DF" w:rsidRPr="00725DB0" w:rsidRDefault="006322DF" w:rsidP="00E3395A">
            <w:pPr>
              <w:tabs>
                <w:tab w:val="left" w:pos="1692"/>
                <w:tab w:val="right" w:pos="-2520"/>
                <w:tab w:val="center" w:pos="-180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sz w:val="28"/>
                <w:szCs w:val="28"/>
              </w:rPr>
              <w:t>___________   №  _____________________</w:t>
            </w:r>
          </w:p>
          <w:p w:rsidR="006322DF" w:rsidRPr="00725DB0" w:rsidRDefault="006322DF" w:rsidP="00E3395A">
            <w:pPr>
              <w:pStyle w:val="a5"/>
              <w:tabs>
                <w:tab w:val="right" w:pos="-25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sz w:val="28"/>
                <w:szCs w:val="28"/>
              </w:rPr>
              <w:t>На №____________от__________________</w:t>
            </w:r>
          </w:p>
        </w:tc>
        <w:tc>
          <w:tcPr>
            <w:tcW w:w="829" w:type="dxa"/>
          </w:tcPr>
          <w:p w:rsidR="006322DF" w:rsidRPr="00725DB0" w:rsidRDefault="006322DF" w:rsidP="00E3395A">
            <w:pPr>
              <w:pStyle w:val="a5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250" w:type="dxa"/>
          </w:tcPr>
          <w:p w:rsidR="006322DF" w:rsidRPr="00725DB0" w:rsidRDefault="006322DF" w:rsidP="00E3395A">
            <w:pPr>
              <w:pStyle w:val="a5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4569" w:type="dxa"/>
          </w:tcPr>
          <w:p w:rsidR="006322DF" w:rsidRPr="00725DB0" w:rsidRDefault="006322DF" w:rsidP="00E3395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322DF" w:rsidRPr="00725DB0" w:rsidRDefault="006322DF" w:rsidP="00E3395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322DF" w:rsidRPr="00725DB0" w:rsidRDefault="006322DF" w:rsidP="00E3395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322DF" w:rsidRPr="00725DB0" w:rsidRDefault="006322DF" w:rsidP="00E3395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322DF" w:rsidRPr="00725DB0" w:rsidRDefault="006322DF" w:rsidP="00E3395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322DF" w:rsidRPr="00725DB0" w:rsidRDefault="006322DF" w:rsidP="00E3395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Pr="00725DB0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</w:t>
            </w:r>
          </w:p>
          <w:p w:rsidR="006322DF" w:rsidRPr="00725DB0" w:rsidRDefault="006322DF" w:rsidP="00E3395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25DB0">
              <w:rPr>
                <w:rFonts w:ascii="Times New Roman" w:hAnsi="Times New Roman" w:cs="Times New Roman"/>
                <w:sz w:val="28"/>
                <w:szCs w:val="28"/>
              </w:rPr>
              <w:t>(наименование адресата, в  соответствии с  соглашением о взаимодействии с органом, предоставляющим государственные (муниципальные услуги)</w:t>
            </w:r>
            <w:proofErr w:type="gramEnd"/>
          </w:p>
          <w:p w:rsidR="006322DF" w:rsidRPr="00725DB0" w:rsidRDefault="006322DF" w:rsidP="00E3395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2DF" w:rsidRPr="00725DB0" w:rsidRDefault="006322DF" w:rsidP="00E3395A">
            <w:pPr>
              <w:tabs>
                <w:tab w:val="left" w:pos="708"/>
                <w:tab w:val="left" w:pos="1692"/>
                <w:tab w:val="left" w:pos="4844"/>
                <w:tab w:val="left" w:pos="9689"/>
                <w:tab w:val="right" w:pos="-2520"/>
                <w:tab w:val="center" w:pos="-1800"/>
              </w:tabs>
              <w:spacing w:line="240" w:lineRule="auto"/>
              <w:ind w:left="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2DF" w:rsidRPr="00725DB0" w:rsidRDefault="006322DF" w:rsidP="00E3395A">
            <w:pPr>
              <w:tabs>
                <w:tab w:val="left" w:pos="708"/>
                <w:tab w:val="left" w:pos="1692"/>
                <w:tab w:val="left" w:pos="4844"/>
                <w:tab w:val="left" w:pos="9689"/>
                <w:tab w:val="right" w:pos="-2520"/>
                <w:tab w:val="center" w:pos="-1800"/>
              </w:tabs>
              <w:spacing w:line="240" w:lineRule="auto"/>
              <w:ind w:left="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2DF" w:rsidRPr="00725DB0" w:rsidRDefault="006322DF" w:rsidP="00E3395A">
            <w:pPr>
              <w:tabs>
                <w:tab w:val="left" w:pos="708"/>
                <w:tab w:val="left" w:pos="1692"/>
                <w:tab w:val="left" w:pos="4844"/>
                <w:tab w:val="left" w:pos="9689"/>
                <w:tab w:val="right" w:pos="-2520"/>
                <w:tab w:val="center" w:pos="-1800"/>
              </w:tabs>
              <w:spacing w:line="240" w:lineRule="auto"/>
              <w:ind w:left="10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</w:tbl>
    <w:p w:rsidR="006322DF" w:rsidRPr="00725DB0" w:rsidRDefault="006322DF" w:rsidP="006322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DB0">
        <w:rPr>
          <w:rFonts w:ascii="Times New Roman" w:hAnsi="Times New Roman" w:cs="Times New Roman"/>
          <w:sz w:val="28"/>
          <w:szCs w:val="28"/>
        </w:rPr>
        <w:t xml:space="preserve">Реестр передаваемых документов, принятых </w:t>
      </w:r>
    </w:p>
    <w:p w:rsidR="006322DF" w:rsidRPr="00725DB0" w:rsidRDefault="006322DF" w:rsidP="006322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DB0">
        <w:rPr>
          <w:rFonts w:ascii="Times New Roman" w:hAnsi="Times New Roman" w:cs="Times New Roman"/>
          <w:sz w:val="28"/>
          <w:szCs w:val="28"/>
        </w:rPr>
        <w:t xml:space="preserve">от заявителя </w:t>
      </w:r>
      <w:proofErr w:type="gramStart"/>
      <w:r w:rsidRPr="00725DB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25DB0">
        <w:rPr>
          <w:rFonts w:ascii="Times New Roman" w:hAnsi="Times New Roman" w:cs="Times New Roman"/>
          <w:sz w:val="28"/>
          <w:szCs w:val="28"/>
        </w:rPr>
        <w:t xml:space="preserve"> __________________________</w:t>
      </w:r>
    </w:p>
    <w:p w:rsidR="006322DF" w:rsidRPr="00725DB0" w:rsidRDefault="006322DF" w:rsidP="006322DF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22DF" w:rsidRPr="00725DB0" w:rsidRDefault="006322DF" w:rsidP="006322D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DB0">
        <w:rPr>
          <w:rFonts w:ascii="Times New Roman" w:hAnsi="Times New Roman" w:cs="Times New Roman"/>
          <w:sz w:val="28"/>
          <w:szCs w:val="28"/>
        </w:rPr>
        <w:t>В соответствии с Соглашением о взаимодействии между _______________  и ______________________ № ________   от __________ 201___  года направляем  Вам  документы в количестве _______ пакета (</w:t>
      </w:r>
      <w:proofErr w:type="spellStart"/>
      <w:r w:rsidRPr="00725DB0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725DB0">
        <w:rPr>
          <w:rFonts w:ascii="Times New Roman" w:hAnsi="Times New Roman" w:cs="Times New Roman"/>
          <w:sz w:val="28"/>
          <w:szCs w:val="28"/>
        </w:rPr>
        <w:t xml:space="preserve">),  принятые  в  ____________________________ ГАУСО   «МФЦ»  ________________________   </w:t>
      </w:r>
    </w:p>
    <w:p w:rsidR="006322DF" w:rsidRPr="00725DB0" w:rsidRDefault="006322DF" w:rsidP="006322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DB0">
        <w:rPr>
          <w:rFonts w:ascii="Times New Roman" w:hAnsi="Times New Roman" w:cs="Times New Roman"/>
          <w:sz w:val="28"/>
          <w:szCs w:val="28"/>
        </w:rPr>
        <w:t>(наименование  отдела, подразделения)  _____________ 201_____ года.</w:t>
      </w:r>
    </w:p>
    <w:p w:rsidR="006322DF" w:rsidRPr="00725DB0" w:rsidRDefault="006322DF" w:rsidP="006322D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410"/>
        <w:gridCol w:w="2410"/>
        <w:gridCol w:w="2976"/>
        <w:gridCol w:w="1701"/>
      </w:tblGrid>
      <w:tr w:rsidR="006322DF" w:rsidRPr="00725DB0" w:rsidTr="00E3395A">
        <w:trPr>
          <w:trHeight w:val="1378"/>
        </w:trPr>
        <w:tc>
          <w:tcPr>
            <w:tcW w:w="709" w:type="dxa"/>
            <w:shd w:val="clear" w:color="auto" w:fill="auto"/>
          </w:tcPr>
          <w:p w:rsidR="006322DF" w:rsidRPr="00725DB0" w:rsidRDefault="006322DF" w:rsidP="00E3395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322DF" w:rsidRPr="00725DB0" w:rsidRDefault="006322DF" w:rsidP="00E3395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25DB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25DB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410" w:type="dxa"/>
            <w:shd w:val="clear" w:color="auto" w:fill="auto"/>
          </w:tcPr>
          <w:p w:rsidR="006322DF" w:rsidRPr="00725DB0" w:rsidRDefault="006322DF" w:rsidP="00E3395A">
            <w:pPr>
              <w:spacing w:line="240" w:lineRule="auto"/>
              <w:ind w:left="74" w:hanging="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дела (заявления)</w:t>
            </w:r>
          </w:p>
        </w:tc>
        <w:tc>
          <w:tcPr>
            <w:tcW w:w="2410" w:type="dxa"/>
          </w:tcPr>
          <w:p w:rsidR="006322DF" w:rsidRPr="00725DB0" w:rsidRDefault="006322DF" w:rsidP="00E3395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sz w:val="28"/>
                <w:szCs w:val="28"/>
              </w:rPr>
              <w:t>Ф.И.О. заявителя/ Наименование юридического лица</w:t>
            </w:r>
          </w:p>
        </w:tc>
        <w:tc>
          <w:tcPr>
            <w:tcW w:w="2976" w:type="dxa"/>
          </w:tcPr>
          <w:p w:rsidR="006322DF" w:rsidRPr="00725DB0" w:rsidRDefault="006322DF" w:rsidP="00E3395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(муниципальной) услуги</w:t>
            </w:r>
          </w:p>
        </w:tc>
        <w:tc>
          <w:tcPr>
            <w:tcW w:w="1701" w:type="dxa"/>
            <w:shd w:val="clear" w:color="auto" w:fill="auto"/>
          </w:tcPr>
          <w:p w:rsidR="006322DF" w:rsidRPr="00725DB0" w:rsidRDefault="006322DF" w:rsidP="00E3395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  <w:p w:rsidR="006322DF" w:rsidRPr="00725DB0" w:rsidRDefault="006322DF" w:rsidP="00E3395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22DF" w:rsidRPr="00725DB0" w:rsidTr="00E3395A">
        <w:trPr>
          <w:trHeight w:val="279"/>
        </w:trPr>
        <w:tc>
          <w:tcPr>
            <w:tcW w:w="709" w:type="dxa"/>
            <w:shd w:val="clear" w:color="auto" w:fill="auto"/>
          </w:tcPr>
          <w:p w:rsidR="006322DF" w:rsidRPr="00725DB0" w:rsidRDefault="006322DF" w:rsidP="00E3395A">
            <w:pPr>
              <w:spacing w:line="240" w:lineRule="auto"/>
              <w:ind w:left="180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322DF" w:rsidRPr="00725DB0" w:rsidRDefault="006322DF" w:rsidP="00E339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322DF" w:rsidRPr="00725DB0" w:rsidRDefault="006322DF" w:rsidP="00E339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322DF" w:rsidRPr="00725DB0" w:rsidRDefault="006322DF" w:rsidP="00E339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6322DF" w:rsidRPr="00725DB0" w:rsidRDefault="006322DF" w:rsidP="00E339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22DF" w:rsidRPr="00725DB0" w:rsidTr="00E3395A">
        <w:trPr>
          <w:trHeight w:val="399"/>
        </w:trPr>
        <w:tc>
          <w:tcPr>
            <w:tcW w:w="709" w:type="dxa"/>
            <w:shd w:val="clear" w:color="auto" w:fill="auto"/>
          </w:tcPr>
          <w:p w:rsidR="006322DF" w:rsidRPr="00725DB0" w:rsidRDefault="006322DF" w:rsidP="00E3395A">
            <w:pPr>
              <w:spacing w:line="240" w:lineRule="auto"/>
              <w:ind w:left="180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6322DF" w:rsidRPr="00725DB0" w:rsidRDefault="006322DF" w:rsidP="00E339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322DF" w:rsidRPr="00725DB0" w:rsidRDefault="006322DF" w:rsidP="00E339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322DF" w:rsidRPr="00725DB0" w:rsidRDefault="006322DF" w:rsidP="00E339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6322DF" w:rsidRPr="00725DB0" w:rsidRDefault="006322DF" w:rsidP="00E339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22DF" w:rsidRPr="00725DB0" w:rsidTr="00E3395A">
        <w:trPr>
          <w:trHeight w:val="235"/>
        </w:trPr>
        <w:tc>
          <w:tcPr>
            <w:tcW w:w="709" w:type="dxa"/>
            <w:shd w:val="clear" w:color="auto" w:fill="auto"/>
          </w:tcPr>
          <w:p w:rsidR="006322DF" w:rsidRPr="00725DB0" w:rsidRDefault="006322DF" w:rsidP="00E3395A">
            <w:pPr>
              <w:spacing w:line="240" w:lineRule="auto"/>
              <w:ind w:left="180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410" w:type="dxa"/>
            <w:shd w:val="clear" w:color="auto" w:fill="auto"/>
          </w:tcPr>
          <w:p w:rsidR="006322DF" w:rsidRPr="00725DB0" w:rsidRDefault="006322DF" w:rsidP="00E339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322DF" w:rsidRPr="00725DB0" w:rsidRDefault="006322DF" w:rsidP="00E339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322DF" w:rsidRPr="00725DB0" w:rsidRDefault="006322DF" w:rsidP="00E339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6322DF" w:rsidRPr="00725DB0" w:rsidRDefault="006322DF" w:rsidP="00E339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22DF" w:rsidRPr="00725DB0" w:rsidRDefault="006322DF" w:rsidP="006322DF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22DF" w:rsidRPr="00725DB0" w:rsidRDefault="006322DF" w:rsidP="006322D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DB0">
        <w:rPr>
          <w:rFonts w:ascii="Times New Roman" w:hAnsi="Times New Roman" w:cs="Times New Roman"/>
          <w:sz w:val="28"/>
          <w:szCs w:val="28"/>
        </w:rPr>
        <w:t xml:space="preserve">Руководитель  обособленного подразделения         _________________       ___________________ </w:t>
      </w:r>
    </w:p>
    <w:p w:rsidR="006322DF" w:rsidRPr="00725DB0" w:rsidRDefault="006322DF" w:rsidP="006322D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DB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(подпись)                           (Ф.И.О.)</w:t>
      </w:r>
    </w:p>
    <w:p w:rsidR="006322DF" w:rsidRPr="00725DB0" w:rsidRDefault="006322DF" w:rsidP="006322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DB0">
        <w:rPr>
          <w:rFonts w:ascii="Times New Roman" w:hAnsi="Times New Roman" w:cs="Times New Roman"/>
          <w:sz w:val="28"/>
          <w:szCs w:val="28"/>
        </w:rPr>
        <w:t>Документы согласно реестру передал (а)</w:t>
      </w:r>
    </w:p>
    <w:p w:rsidR="006322DF" w:rsidRPr="00725DB0" w:rsidRDefault="006322DF" w:rsidP="006322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DB0">
        <w:rPr>
          <w:rFonts w:ascii="Times New Roman" w:hAnsi="Times New Roman" w:cs="Times New Roman"/>
          <w:sz w:val="28"/>
          <w:szCs w:val="28"/>
        </w:rPr>
        <w:t xml:space="preserve"> __________________      _________________    ______________       «__» ______ 20__  ______    </w:t>
      </w:r>
    </w:p>
    <w:p w:rsidR="006322DF" w:rsidRPr="00725DB0" w:rsidRDefault="006322DF" w:rsidP="006322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DB0">
        <w:rPr>
          <w:rFonts w:ascii="Times New Roman" w:hAnsi="Times New Roman" w:cs="Times New Roman"/>
          <w:sz w:val="28"/>
          <w:szCs w:val="28"/>
        </w:rPr>
        <w:t xml:space="preserve">               Должность                       Подпись                    (Ф.И.О.)                (дата)             (время)        </w:t>
      </w:r>
    </w:p>
    <w:p w:rsidR="006322DF" w:rsidRPr="00725DB0" w:rsidRDefault="006322DF" w:rsidP="006322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22DF" w:rsidRPr="00725DB0" w:rsidRDefault="006322DF" w:rsidP="006322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DB0">
        <w:rPr>
          <w:rFonts w:ascii="Times New Roman" w:hAnsi="Times New Roman" w:cs="Times New Roman"/>
          <w:sz w:val="28"/>
          <w:szCs w:val="28"/>
        </w:rPr>
        <w:t>Документы согласно реестру принял (а)</w:t>
      </w:r>
    </w:p>
    <w:p w:rsidR="006322DF" w:rsidRPr="00725DB0" w:rsidRDefault="006322DF" w:rsidP="006322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DB0">
        <w:rPr>
          <w:rFonts w:ascii="Times New Roman" w:hAnsi="Times New Roman" w:cs="Times New Roman"/>
          <w:sz w:val="28"/>
          <w:szCs w:val="28"/>
        </w:rPr>
        <w:t xml:space="preserve"> __________________      ________________      ______________       «__» ______ 20__  ______    </w:t>
      </w:r>
    </w:p>
    <w:p w:rsidR="006322DF" w:rsidRPr="00725DB0" w:rsidRDefault="006322DF" w:rsidP="006322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DB0">
        <w:rPr>
          <w:rFonts w:ascii="Times New Roman" w:hAnsi="Times New Roman" w:cs="Times New Roman"/>
          <w:sz w:val="28"/>
          <w:szCs w:val="28"/>
        </w:rPr>
        <w:t xml:space="preserve">               Должность                       Подпись                   (Ф.И.О.)                 (дата)             (время)        </w:t>
      </w:r>
    </w:p>
    <w:p w:rsidR="006322DF" w:rsidRPr="00725DB0" w:rsidRDefault="006322DF" w:rsidP="006322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22DF" w:rsidRPr="00725DB0" w:rsidRDefault="006322DF" w:rsidP="006322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DB0">
        <w:rPr>
          <w:rFonts w:ascii="Times New Roman" w:hAnsi="Times New Roman" w:cs="Times New Roman"/>
          <w:sz w:val="28"/>
          <w:szCs w:val="28"/>
        </w:rPr>
        <w:t xml:space="preserve">Исп. Ф.И.О.» </w:t>
      </w:r>
    </w:p>
    <w:p w:rsidR="006322DF" w:rsidRDefault="006322DF" w:rsidP="006322DF">
      <w:pPr>
        <w:jc w:val="center"/>
        <w:rPr>
          <w:sz w:val="28"/>
          <w:szCs w:val="28"/>
        </w:rPr>
      </w:pPr>
      <w:r w:rsidRPr="005242CE">
        <w:rPr>
          <w:sz w:val="28"/>
          <w:szCs w:val="28"/>
        </w:rPr>
        <w:t xml:space="preserve">               Образец</w:t>
      </w:r>
      <w:r w:rsidRPr="006821A8">
        <w:rPr>
          <w:sz w:val="28"/>
          <w:szCs w:val="28"/>
        </w:rPr>
        <w:t xml:space="preserve"> бланка  сопроводительного реестра»</w:t>
      </w:r>
      <w:r>
        <w:rPr>
          <w:sz w:val="28"/>
          <w:szCs w:val="28"/>
        </w:rPr>
        <w:t xml:space="preserve"> </w:t>
      </w:r>
    </w:p>
    <w:p w:rsidR="006322DF" w:rsidRPr="00B85F44" w:rsidRDefault="006322DF" w:rsidP="006322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322DF" w:rsidRPr="000866D2" w:rsidRDefault="006322DF" w:rsidP="00D17C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6322DF" w:rsidRPr="000866D2" w:rsidSect="00C14FE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159EE64" w15:done="0"/>
  <w15:commentEx w15:paraId="521B590E" w15:done="0"/>
  <w15:commentEx w15:paraId="7E34490C" w15:done="0"/>
  <w15:commentEx w15:paraId="4560EBF9" w15:done="0"/>
  <w15:commentEx w15:paraId="62BDA111" w15:done="0"/>
  <w15:commentEx w15:paraId="11FF8A24" w15:done="0"/>
  <w15:commentEx w15:paraId="05482328" w15:done="0"/>
  <w15:commentEx w15:paraId="2B857FA3" w15:done="0"/>
  <w15:commentEx w15:paraId="0442B46D" w15:done="0"/>
  <w15:commentEx w15:paraId="0E409545" w15:done="0"/>
  <w15:commentEx w15:paraId="3A0FD35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C13" w:rsidRDefault="00F32C13" w:rsidP="00B951E8">
      <w:pPr>
        <w:spacing w:after="0" w:line="240" w:lineRule="auto"/>
      </w:pPr>
      <w:r>
        <w:separator/>
      </w:r>
    </w:p>
  </w:endnote>
  <w:endnote w:type="continuationSeparator" w:id="0">
    <w:p w:rsidR="00F32C13" w:rsidRDefault="00F32C13" w:rsidP="00B9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0112540"/>
      <w:docPartObj>
        <w:docPartGallery w:val="Page Numbers (Bottom of Page)"/>
        <w:docPartUnique/>
      </w:docPartObj>
    </w:sdtPr>
    <w:sdtEndPr/>
    <w:sdtContent>
      <w:p w:rsidR="00E3395A" w:rsidRDefault="00F32C13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38CE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E3395A" w:rsidRDefault="00E3395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C13" w:rsidRDefault="00F32C13" w:rsidP="00B951E8">
      <w:pPr>
        <w:spacing w:after="0" w:line="240" w:lineRule="auto"/>
      </w:pPr>
      <w:r>
        <w:separator/>
      </w:r>
    </w:p>
  </w:footnote>
  <w:footnote w:type="continuationSeparator" w:id="0">
    <w:p w:rsidR="00F32C13" w:rsidRDefault="00F32C13" w:rsidP="00B9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23A5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5802E5C"/>
    <w:multiLevelType w:val="hybridMultilevel"/>
    <w:tmpl w:val="5DD6743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06715264"/>
    <w:multiLevelType w:val="hybridMultilevel"/>
    <w:tmpl w:val="2BA25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35223"/>
    <w:multiLevelType w:val="hybridMultilevel"/>
    <w:tmpl w:val="5B7AEC7C"/>
    <w:lvl w:ilvl="0" w:tplc="331C0962">
      <w:start w:val="1"/>
      <w:numFmt w:val="decimal"/>
      <w:lvlText w:val="5.%1)"/>
      <w:lvlJc w:val="left"/>
      <w:pPr>
        <w:ind w:left="12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12BD0638"/>
    <w:multiLevelType w:val="multilevel"/>
    <w:tmpl w:val="F44A3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>
    <w:nsid w:val="13A438F3"/>
    <w:multiLevelType w:val="hybridMultilevel"/>
    <w:tmpl w:val="16B45E96"/>
    <w:lvl w:ilvl="0" w:tplc="3C3053FA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41403B4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6C82F87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E112DDF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1FD272B3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28D2B31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3082379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B4C2CAB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2D80506F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392F030E"/>
    <w:multiLevelType w:val="hybridMultilevel"/>
    <w:tmpl w:val="8EB63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8C5CC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3C507F02"/>
    <w:multiLevelType w:val="hybridMultilevel"/>
    <w:tmpl w:val="16B45E96"/>
    <w:lvl w:ilvl="0" w:tplc="3C3053FA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3E2964D8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3F323136"/>
    <w:multiLevelType w:val="multilevel"/>
    <w:tmpl w:val="4A4A49B4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24" w:hanging="2160"/>
      </w:pPr>
      <w:rPr>
        <w:rFonts w:hint="default"/>
      </w:rPr>
    </w:lvl>
  </w:abstractNum>
  <w:abstractNum w:abstractNumId="19">
    <w:nsid w:val="3F334B4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C092810"/>
    <w:multiLevelType w:val="multilevel"/>
    <w:tmpl w:val="3184F51A"/>
    <w:lvl w:ilvl="0">
      <w:start w:val="7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4CD256D9"/>
    <w:multiLevelType w:val="hybridMultilevel"/>
    <w:tmpl w:val="F3525608"/>
    <w:lvl w:ilvl="0" w:tplc="ED124D68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F4FA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1E866EF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54062925"/>
    <w:multiLevelType w:val="multilevel"/>
    <w:tmpl w:val="3F9A8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66700D1"/>
    <w:multiLevelType w:val="hybridMultilevel"/>
    <w:tmpl w:val="0930F4DC"/>
    <w:lvl w:ilvl="0" w:tplc="041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26">
    <w:nsid w:val="570A6045"/>
    <w:multiLevelType w:val="hybridMultilevel"/>
    <w:tmpl w:val="F424A9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B2412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5C5E5005"/>
    <w:multiLevelType w:val="hybridMultilevel"/>
    <w:tmpl w:val="462C8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203539"/>
    <w:multiLevelType w:val="hybridMultilevel"/>
    <w:tmpl w:val="1FDCC51C"/>
    <w:lvl w:ilvl="0" w:tplc="447A81B4">
      <w:start w:val="1"/>
      <w:numFmt w:val="decimal"/>
      <w:lvlText w:val="%1)"/>
      <w:lvlJc w:val="left"/>
      <w:pPr>
        <w:ind w:left="98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0">
    <w:nsid w:val="623F6795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6956656B"/>
    <w:multiLevelType w:val="hybridMultilevel"/>
    <w:tmpl w:val="8D12713A"/>
    <w:lvl w:ilvl="0" w:tplc="36E8D3A0">
      <w:start w:val="1"/>
      <w:numFmt w:val="decimal"/>
      <w:lvlText w:val="3.%1)"/>
      <w:lvlJc w:val="left"/>
      <w:pPr>
        <w:ind w:left="12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2">
    <w:nsid w:val="6A256E2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DBD3A7D"/>
    <w:multiLevelType w:val="hybridMultilevel"/>
    <w:tmpl w:val="612EB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7628D1"/>
    <w:multiLevelType w:val="hybridMultilevel"/>
    <w:tmpl w:val="4B4C088C"/>
    <w:lvl w:ilvl="0" w:tplc="49AE11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014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BC72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9AA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541D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C83D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2A7F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A6BA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18DD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726A2694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>
    <w:nsid w:val="749F52E0"/>
    <w:multiLevelType w:val="hybridMultilevel"/>
    <w:tmpl w:val="6C686E7C"/>
    <w:lvl w:ilvl="0" w:tplc="070497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781F1B71"/>
    <w:multiLevelType w:val="hybridMultilevel"/>
    <w:tmpl w:val="021E9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76471B"/>
    <w:multiLevelType w:val="hybridMultilevel"/>
    <w:tmpl w:val="0FFA4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4"/>
  </w:num>
  <w:num w:numId="3">
    <w:abstractNumId w:val="36"/>
  </w:num>
  <w:num w:numId="4">
    <w:abstractNumId w:val="16"/>
  </w:num>
  <w:num w:numId="5">
    <w:abstractNumId w:val="29"/>
  </w:num>
  <w:num w:numId="6">
    <w:abstractNumId w:val="13"/>
  </w:num>
  <w:num w:numId="7">
    <w:abstractNumId w:val="15"/>
  </w:num>
  <w:num w:numId="8">
    <w:abstractNumId w:val="11"/>
  </w:num>
  <w:num w:numId="9">
    <w:abstractNumId w:val="27"/>
  </w:num>
  <w:num w:numId="10">
    <w:abstractNumId w:val="30"/>
  </w:num>
  <w:num w:numId="11">
    <w:abstractNumId w:val="32"/>
  </w:num>
  <w:num w:numId="12">
    <w:abstractNumId w:val="17"/>
  </w:num>
  <w:num w:numId="13">
    <w:abstractNumId w:val="23"/>
  </w:num>
  <w:num w:numId="14">
    <w:abstractNumId w:val="7"/>
  </w:num>
  <w:num w:numId="15">
    <w:abstractNumId w:val="28"/>
  </w:num>
  <w:num w:numId="16">
    <w:abstractNumId w:val="6"/>
  </w:num>
  <w:num w:numId="17">
    <w:abstractNumId w:val="26"/>
  </w:num>
  <w:num w:numId="18">
    <w:abstractNumId w:val="22"/>
  </w:num>
  <w:num w:numId="19">
    <w:abstractNumId w:val="5"/>
  </w:num>
  <w:num w:numId="20">
    <w:abstractNumId w:val="9"/>
  </w:num>
  <w:num w:numId="21">
    <w:abstractNumId w:val="10"/>
  </w:num>
  <w:num w:numId="22">
    <w:abstractNumId w:val="8"/>
  </w:num>
  <w:num w:numId="23">
    <w:abstractNumId w:val="31"/>
  </w:num>
  <w:num w:numId="24">
    <w:abstractNumId w:val="3"/>
  </w:num>
  <w:num w:numId="25">
    <w:abstractNumId w:val="1"/>
  </w:num>
  <w:num w:numId="26">
    <w:abstractNumId w:val="24"/>
  </w:num>
  <w:num w:numId="27">
    <w:abstractNumId w:val="18"/>
  </w:num>
  <w:num w:numId="28">
    <w:abstractNumId w:val="20"/>
  </w:num>
  <w:num w:numId="29">
    <w:abstractNumId w:val="35"/>
  </w:num>
  <w:num w:numId="30">
    <w:abstractNumId w:val="12"/>
  </w:num>
  <w:num w:numId="31">
    <w:abstractNumId w:val="37"/>
  </w:num>
  <w:num w:numId="32">
    <w:abstractNumId w:val="0"/>
  </w:num>
  <w:num w:numId="33">
    <w:abstractNumId w:val="19"/>
  </w:num>
  <w:num w:numId="34">
    <w:abstractNumId w:val="33"/>
  </w:num>
  <w:num w:numId="35">
    <w:abstractNumId w:val="21"/>
  </w:num>
  <w:num w:numId="36">
    <w:abstractNumId w:val="25"/>
  </w:num>
  <w:num w:numId="37">
    <w:abstractNumId w:val="38"/>
  </w:num>
  <w:num w:numId="38">
    <w:abstractNumId w:val="2"/>
  </w:num>
  <w:num w:numId="39">
    <w:abstractNumId w:val="1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ера Балашова">
    <w15:presenceInfo w15:providerId="None" w15:userId="Вера Балашов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948"/>
    <w:rsid w:val="00000FB6"/>
    <w:rsid w:val="000040F1"/>
    <w:rsid w:val="00012165"/>
    <w:rsid w:val="00012D19"/>
    <w:rsid w:val="000149EC"/>
    <w:rsid w:val="00017130"/>
    <w:rsid w:val="00020680"/>
    <w:rsid w:val="00026916"/>
    <w:rsid w:val="000305E1"/>
    <w:rsid w:val="00030C41"/>
    <w:rsid w:val="00031EC3"/>
    <w:rsid w:val="00056209"/>
    <w:rsid w:val="00060287"/>
    <w:rsid w:val="000866D2"/>
    <w:rsid w:val="0008732A"/>
    <w:rsid w:val="000943C3"/>
    <w:rsid w:val="000A01B9"/>
    <w:rsid w:val="000A45D6"/>
    <w:rsid w:val="000A78A6"/>
    <w:rsid w:val="000B5D9A"/>
    <w:rsid w:val="000C12FA"/>
    <w:rsid w:val="000C3DF7"/>
    <w:rsid w:val="000E19B1"/>
    <w:rsid w:val="000E42F0"/>
    <w:rsid w:val="000F2E65"/>
    <w:rsid w:val="000F7C87"/>
    <w:rsid w:val="00101368"/>
    <w:rsid w:val="00104D2E"/>
    <w:rsid w:val="001111AB"/>
    <w:rsid w:val="001272BD"/>
    <w:rsid w:val="00132012"/>
    <w:rsid w:val="00150C4B"/>
    <w:rsid w:val="001538F0"/>
    <w:rsid w:val="001659FC"/>
    <w:rsid w:val="001708BF"/>
    <w:rsid w:val="00176AFA"/>
    <w:rsid w:val="0018169B"/>
    <w:rsid w:val="00181A2E"/>
    <w:rsid w:val="00184F48"/>
    <w:rsid w:val="0018513C"/>
    <w:rsid w:val="001A1AD9"/>
    <w:rsid w:val="001A3A26"/>
    <w:rsid w:val="001B7643"/>
    <w:rsid w:val="001D1B4C"/>
    <w:rsid w:val="001D46B7"/>
    <w:rsid w:val="001E021D"/>
    <w:rsid w:val="001E39DF"/>
    <w:rsid w:val="001E3A80"/>
    <w:rsid w:val="001F0BCE"/>
    <w:rsid w:val="001F1CDA"/>
    <w:rsid w:val="001F6C1E"/>
    <w:rsid w:val="00200EF2"/>
    <w:rsid w:val="00205D70"/>
    <w:rsid w:val="00207A10"/>
    <w:rsid w:val="0021366F"/>
    <w:rsid w:val="00217D95"/>
    <w:rsid w:val="00223E26"/>
    <w:rsid w:val="00231FB2"/>
    <w:rsid w:val="0023757F"/>
    <w:rsid w:val="0023776C"/>
    <w:rsid w:val="00246DEA"/>
    <w:rsid w:val="00256084"/>
    <w:rsid w:val="002560ED"/>
    <w:rsid w:val="00257324"/>
    <w:rsid w:val="002605AB"/>
    <w:rsid w:val="00262C51"/>
    <w:rsid w:val="002652D6"/>
    <w:rsid w:val="00267EAB"/>
    <w:rsid w:val="0027299E"/>
    <w:rsid w:val="00277B7B"/>
    <w:rsid w:val="00277DB0"/>
    <w:rsid w:val="00280ABE"/>
    <w:rsid w:val="00280CCD"/>
    <w:rsid w:val="0028648C"/>
    <w:rsid w:val="00290ADC"/>
    <w:rsid w:val="002A0994"/>
    <w:rsid w:val="002A0B95"/>
    <w:rsid w:val="002A2566"/>
    <w:rsid w:val="002A29E3"/>
    <w:rsid w:val="002A5080"/>
    <w:rsid w:val="002A6613"/>
    <w:rsid w:val="002A7B1D"/>
    <w:rsid w:val="002B4F7D"/>
    <w:rsid w:val="002B70A2"/>
    <w:rsid w:val="002B7108"/>
    <w:rsid w:val="002C2032"/>
    <w:rsid w:val="002C5583"/>
    <w:rsid w:val="002D3A47"/>
    <w:rsid w:val="002D550E"/>
    <w:rsid w:val="002F78C7"/>
    <w:rsid w:val="0030216F"/>
    <w:rsid w:val="00303899"/>
    <w:rsid w:val="003100E9"/>
    <w:rsid w:val="00311C1A"/>
    <w:rsid w:val="003125FA"/>
    <w:rsid w:val="00326243"/>
    <w:rsid w:val="00330AF2"/>
    <w:rsid w:val="00333A61"/>
    <w:rsid w:val="00335BA8"/>
    <w:rsid w:val="00341E64"/>
    <w:rsid w:val="00355B95"/>
    <w:rsid w:val="00360385"/>
    <w:rsid w:val="003646D7"/>
    <w:rsid w:val="003755CB"/>
    <w:rsid w:val="00376D4B"/>
    <w:rsid w:val="00387CD4"/>
    <w:rsid w:val="00393B28"/>
    <w:rsid w:val="003A22C1"/>
    <w:rsid w:val="003B481A"/>
    <w:rsid w:val="003C3D84"/>
    <w:rsid w:val="003C5E7E"/>
    <w:rsid w:val="003D1BE5"/>
    <w:rsid w:val="003D2E0D"/>
    <w:rsid w:val="003F1143"/>
    <w:rsid w:val="003F6465"/>
    <w:rsid w:val="003F6FD9"/>
    <w:rsid w:val="00400F2F"/>
    <w:rsid w:val="004115CD"/>
    <w:rsid w:val="004117A8"/>
    <w:rsid w:val="004126CA"/>
    <w:rsid w:val="0041497B"/>
    <w:rsid w:val="0041685A"/>
    <w:rsid w:val="00442A6B"/>
    <w:rsid w:val="00447F1F"/>
    <w:rsid w:val="004615BB"/>
    <w:rsid w:val="0046794F"/>
    <w:rsid w:val="00470068"/>
    <w:rsid w:val="00475398"/>
    <w:rsid w:val="00475CDB"/>
    <w:rsid w:val="00476C14"/>
    <w:rsid w:val="00482FA3"/>
    <w:rsid w:val="0048451F"/>
    <w:rsid w:val="00492D74"/>
    <w:rsid w:val="004932E9"/>
    <w:rsid w:val="00494E7F"/>
    <w:rsid w:val="00495C2D"/>
    <w:rsid w:val="00496B26"/>
    <w:rsid w:val="004B5235"/>
    <w:rsid w:val="004B59F5"/>
    <w:rsid w:val="004C4948"/>
    <w:rsid w:val="004C7930"/>
    <w:rsid w:val="004C7BFA"/>
    <w:rsid w:val="004D2786"/>
    <w:rsid w:val="004D42D3"/>
    <w:rsid w:val="004E23F9"/>
    <w:rsid w:val="004E3319"/>
    <w:rsid w:val="004E664F"/>
    <w:rsid w:val="0050385D"/>
    <w:rsid w:val="00505F71"/>
    <w:rsid w:val="005149D3"/>
    <w:rsid w:val="00534455"/>
    <w:rsid w:val="00563ACE"/>
    <w:rsid w:val="00580383"/>
    <w:rsid w:val="00597B6B"/>
    <w:rsid w:val="00597DB9"/>
    <w:rsid w:val="005A24A9"/>
    <w:rsid w:val="005B03FD"/>
    <w:rsid w:val="005B4A80"/>
    <w:rsid w:val="005B6C7A"/>
    <w:rsid w:val="005B7024"/>
    <w:rsid w:val="005C15B7"/>
    <w:rsid w:val="005C1D70"/>
    <w:rsid w:val="005D5B37"/>
    <w:rsid w:val="005E62CC"/>
    <w:rsid w:val="005F121D"/>
    <w:rsid w:val="005F33AA"/>
    <w:rsid w:val="005F5156"/>
    <w:rsid w:val="006012D4"/>
    <w:rsid w:val="006179C7"/>
    <w:rsid w:val="00617DD3"/>
    <w:rsid w:val="00617F52"/>
    <w:rsid w:val="00621E0E"/>
    <w:rsid w:val="00622529"/>
    <w:rsid w:val="00623CF5"/>
    <w:rsid w:val="00624710"/>
    <w:rsid w:val="006322DF"/>
    <w:rsid w:val="00636257"/>
    <w:rsid w:val="006364AC"/>
    <w:rsid w:val="00642D4C"/>
    <w:rsid w:val="006442F7"/>
    <w:rsid w:val="00644E2D"/>
    <w:rsid w:val="00646B8F"/>
    <w:rsid w:val="00654AAF"/>
    <w:rsid w:val="00654C1A"/>
    <w:rsid w:val="00661723"/>
    <w:rsid w:val="0066182F"/>
    <w:rsid w:val="00663B97"/>
    <w:rsid w:val="00665326"/>
    <w:rsid w:val="00687A8E"/>
    <w:rsid w:val="00691448"/>
    <w:rsid w:val="00695731"/>
    <w:rsid w:val="006A043B"/>
    <w:rsid w:val="006A2CA7"/>
    <w:rsid w:val="006B038B"/>
    <w:rsid w:val="006B097B"/>
    <w:rsid w:val="006C11D4"/>
    <w:rsid w:val="006C6C0E"/>
    <w:rsid w:val="006C740E"/>
    <w:rsid w:val="006D0343"/>
    <w:rsid w:val="006D05D9"/>
    <w:rsid w:val="006E19EF"/>
    <w:rsid w:val="006E376D"/>
    <w:rsid w:val="006E3D92"/>
    <w:rsid w:val="006E77EC"/>
    <w:rsid w:val="006E79A8"/>
    <w:rsid w:val="006F0628"/>
    <w:rsid w:val="006F0CFC"/>
    <w:rsid w:val="006F49E5"/>
    <w:rsid w:val="006F70EF"/>
    <w:rsid w:val="007003A3"/>
    <w:rsid w:val="00716D33"/>
    <w:rsid w:val="00721278"/>
    <w:rsid w:val="007260A5"/>
    <w:rsid w:val="00727BF5"/>
    <w:rsid w:val="007304AF"/>
    <w:rsid w:val="00743378"/>
    <w:rsid w:val="007510C3"/>
    <w:rsid w:val="00752636"/>
    <w:rsid w:val="00752863"/>
    <w:rsid w:val="007552D8"/>
    <w:rsid w:val="00756A4F"/>
    <w:rsid w:val="00764C6B"/>
    <w:rsid w:val="0076763C"/>
    <w:rsid w:val="0077247D"/>
    <w:rsid w:val="007735A6"/>
    <w:rsid w:val="00790485"/>
    <w:rsid w:val="007907BA"/>
    <w:rsid w:val="00792423"/>
    <w:rsid w:val="007A1FFE"/>
    <w:rsid w:val="007A2615"/>
    <w:rsid w:val="007A5DC1"/>
    <w:rsid w:val="007A6340"/>
    <w:rsid w:val="007C1CA7"/>
    <w:rsid w:val="007C4F88"/>
    <w:rsid w:val="007C67EF"/>
    <w:rsid w:val="007C74AF"/>
    <w:rsid w:val="007D6D22"/>
    <w:rsid w:val="007E3C62"/>
    <w:rsid w:val="007F679B"/>
    <w:rsid w:val="0080183E"/>
    <w:rsid w:val="0081458E"/>
    <w:rsid w:val="0082118C"/>
    <w:rsid w:val="008329CE"/>
    <w:rsid w:val="0083584B"/>
    <w:rsid w:val="00846F87"/>
    <w:rsid w:val="00850C71"/>
    <w:rsid w:val="008574A5"/>
    <w:rsid w:val="008651DE"/>
    <w:rsid w:val="00865B9D"/>
    <w:rsid w:val="0086625F"/>
    <w:rsid w:val="0087758E"/>
    <w:rsid w:val="00881961"/>
    <w:rsid w:val="0088249B"/>
    <w:rsid w:val="0089611E"/>
    <w:rsid w:val="00897D11"/>
    <w:rsid w:val="008A1DA9"/>
    <w:rsid w:val="008A4ECC"/>
    <w:rsid w:val="008C0A0C"/>
    <w:rsid w:val="008C2CDF"/>
    <w:rsid w:val="008D13E5"/>
    <w:rsid w:val="008D2244"/>
    <w:rsid w:val="008D37B3"/>
    <w:rsid w:val="008D38CE"/>
    <w:rsid w:val="008D755E"/>
    <w:rsid w:val="008D7F88"/>
    <w:rsid w:val="008E59F7"/>
    <w:rsid w:val="008E7E07"/>
    <w:rsid w:val="008F02E4"/>
    <w:rsid w:val="008F0B54"/>
    <w:rsid w:val="008F2A7F"/>
    <w:rsid w:val="008F4C56"/>
    <w:rsid w:val="008F718C"/>
    <w:rsid w:val="00904A4E"/>
    <w:rsid w:val="00907020"/>
    <w:rsid w:val="00907C22"/>
    <w:rsid w:val="00910923"/>
    <w:rsid w:val="00912F39"/>
    <w:rsid w:val="009162A6"/>
    <w:rsid w:val="0092148D"/>
    <w:rsid w:val="009246D1"/>
    <w:rsid w:val="00924DEF"/>
    <w:rsid w:val="00926A50"/>
    <w:rsid w:val="0093681A"/>
    <w:rsid w:val="0093692A"/>
    <w:rsid w:val="00937C1C"/>
    <w:rsid w:val="00943695"/>
    <w:rsid w:val="009512D1"/>
    <w:rsid w:val="009751F9"/>
    <w:rsid w:val="00983169"/>
    <w:rsid w:val="009852B4"/>
    <w:rsid w:val="0098790C"/>
    <w:rsid w:val="009901BC"/>
    <w:rsid w:val="00991C7A"/>
    <w:rsid w:val="00992FA5"/>
    <w:rsid w:val="00995E02"/>
    <w:rsid w:val="009A2A01"/>
    <w:rsid w:val="009C6FBB"/>
    <w:rsid w:val="009E1684"/>
    <w:rsid w:val="009F2D36"/>
    <w:rsid w:val="009F476E"/>
    <w:rsid w:val="00A02E24"/>
    <w:rsid w:val="00A244C5"/>
    <w:rsid w:val="00A33212"/>
    <w:rsid w:val="00A346B2"/>
    <w:rsid w:val="00A475C6"/>
    <w:rsid w:val="00A47734"/>
    <w:rsid w:val="00A50DCA"/>
    <w:rsid w:val="00A51CA7"/>
    <w:rsid w:val="00A52A41"/>
    <w:rsid w:val="00A56BE1"/>
    <w:rsid w:val="00A6581D"/>
    <w:rsid w:val="00A65821"/>
    <w:rsid w:val="00A658EF"/>
    <w:rsid w:val="00A75C8A"/>
    <w:rsid w:val="00A77340"/>
    <w:rsid w:val="00A81151"/>
    <w:rsid w:val="00A9086A"/>
    <w:rsid w:val="00A91F51"/>
    <w:rsid w:val="00A93401"/>
    <w:rsid w:val="00A9353A"/>
    <w:rsid w:val="00A9753B"/>
    <w:rsid w:val="00AA3335"/>
    <w:rsid w:val="00AD61A0"/>
    <w:rsid w:val="00AD66B4"/>
    <w:rsid w:val="00B00170"/>
    <w:rsid w:val="00B013A4"/>
    <w:rsid w:val="00B01663"/>
    <w:rsid w:val="00B04CA4"/>
    <w:rsid w:val="00B1288C"/>
    <w:rsid w:val="00B12B22"/>
    <w:rsid w:val="00B212D4"/>
    <w:rsid w:val="00B24D47"/>
    <w:rsid w:val="00B30AEE"/>
    <w:rsid w:val="00B32CB9"/>
    <w:rsid w:val="00B402E6"/>
    <w:rsid w:val="00B47FAE"/>
    <w:rsid w:val="00B54C13"/>
    <w:rsid w:val="00B558BA"/>
    <w:rsid w:val="00B61B6B"/>
    <w:rsid w:val="00B63D7A"/>
    <w:rsid w:val="00B66604"/>
    <w:rsid w:val="00B66BC6"/>
    <w:rsid w:val="00B67ED2"/>
    <w:rsid w:val="00B7174B"/>
    <w:rsid w:val="00B76847"/>
    <w:rsid w:val="00B81FD3"/>
    <w:rsid w:val="00B86C86"/>
    <w:rsid w:val="00B951E8"/>
    <w:rsid w:val="00B95F57"/>
    <w:rsid w:val="00B96EC2"/>
    <w:rsid w:val="00BA2BA7"/>
    <w:rsid w:val="00BD1770"/>
    <w:rsid w:val="00BD5426"/>
    <w:rsid w:val="00BD5F53"/>
    <w:rsid w:val="00BD6EDA"/>
    <w:rsid w:val="00BE41FA"/>
    <w:rsid w:val="00BE699F"/>
    <w:rsid w:val="00BF1386"/>
    <w:rsid w:val="00BF70D0"/>
    <w:rsid w:val="00BF7763"/>
    <w:rsid w:val="00C030A5"/>
    <w:rsid w:val="00C14FEE"/>
    <w:rsid w:val="00C16251"/>
    <w:rsid w:val="00C1797E"/>
    <w:rsid w:val="00C262B9"/>
    <w:rsid w:val="00C4023B"/>
    <w:rsid w:val="00C557D7"/>
    <w:rsid w:val="00C56BBA"/>
    <w:rsid w:val="00C6451B"/>
    <w:rsid w:val="00C6530A"/>
    <w:rsid w:val="00C6681E"/>
    <w:rsid w:val="00C76412"/>
    <w:rsid w:val="00C97801"/>
    <w:rsid w:val="00CA5533"/>
    <w:rsid w:val="00CA7834"/>
    <w:rsid w:val="00CA7C78"/>
    <w:rsid w:val="00CC2FE4"/>
    <w:rsid w:val="00CC328F"/>
    <w:rsid w:val="00CC6C5B"/>
    <w:rsid w:val="00CD0128"/>
    <w:rsid w:val="00CD51C7"/>
    <w:rsid w:val="00CD798F"/>
    <w:rsid w:val="00CD7BFA"/>
    <w:rsid w:val="00CE0F2D"/>
    <w:rsid w:val="00CF0A04"/>
    <w:rsid w:val="00CF1561"/>
    <w:rsid w:val="00CF415A"/>
    <w:rsid w:val="00CF49D5"/>
    <w:rsid w:val="00CF658D"/>
    <w:rsid w:val="00D02089"/>
    <w:rsid w:val="00D07DC2"/>
    <w:rsid w:val="00D1349A"/>
    <w:rsid w:val="00D14B86"/>
    <w:rsid w:val="00D16C52"/>
    <w:rsid w:val="00D17CBA"/>
    <w:rsid w:val="00D24ED3"/>
    <w:rsid w:val="00D261AC"/>
    <w:rsid w:val="00D27512"/>
    <w:rsid w:val="00D42D15"/>
    <w:rsid w:val="00D540EF"/>
    <w:rsid w:val="00D57F6D"/>
    <w:rsid w:val="00D64A58"/>
    <w:rsid w:val="00D70E4D"/>
    <w:rsid w:val="00D73314"/>
    <w:rsid w:val="00D76A96"/>
    <w:rsid w:val="00D82680"/>
    <w:rsid w:val="00D82C68"/>
    <w:rsid w:val="00D86A18"/>
    <w:rsid w:val="00D97B26"/>
    <w:rsid w:val="00DA715E"/>
    <w:rsid w:val="00DA7B46"/>
    <w:rsid w:val="00DB0B41"/>
    <w:rsid w:val="00DB1B64"/>
    <w:rsid w:val="00DB3731"/>
    <w:rsid w:val="00DB61C5"/>
    <w:rsid w:val="00DB6A6C"/>
    <w:rsid w:val="00DC0A07"/>
    <w:rsid w:val="00DC2985"/>
    <w:rsid w:val="00DC5448"/>
    <w:rsid w:val="00DD1620"/>
    <w:rsid w:val="00DD1772"/>
    <w:rsid w:val="00DD2728"/>
    <w:rsid w:val="00DD693E"/>
    <w:rsid w:val="00DD6DF9"/>
    <w:rsid w:val="00DE031E"/>
    <w:rsid w:val="00DF14D7"/>
    <w:rsid w:val="00E02EE5"/>
    <w:rsid w:val="00E15F1D"/>
    <w:rsid w:val="00E3395A"/>
    <w:rsid w:val="00E40574"/>
    <w:rsid w:val="00E4085C"/>
    <w:rsid w:val="00E5270F"/>
    <w:rsid w:val="00E54728"/>
    <w:rsid w:val="00E57DB9"/>
    <w:rsid w:val="00E63C45"/>
    <w:rsid w:val="00E64542"/>
    <w:rsid w:val="00E65CF5"/>
    <w:rsid w:val="00E81AE8"/>
    <w:rsid w:val="00E83C5A"/>
    <w:rsid w:val="00E87552"/>
    <w:rsid w:val="00EA1DBD"/>
    <w:rsid w:val="00EA223B"/>
    <w:rsid w:val="00EA2316"/>
    <w:rsid w:val="00EA4585"/>
    <w:rsid w:val="00EA4AFC"/>
    <w:rsid w:val="00EA5BB2"/>
    <w:rsid w:val="00EB6EC7"/>
    <w:rsid w:val="00EC522E"/>
    <w:rsid w:val="00EC631D"/>
    <w:rsid w:val="00EC66BC"/>
    <w:rsid w:val="00EE2472"/>
    <w:rsid w:val="00EE259F"/>
    <w:rsid w:val="00EE636A"/>
    <w:rsid w:val="00F1050D"/>
    <w:rsid w:val="00F172E2"/>
    <w:rsid w:val="00F21D0E"/>
    <w:rsid w:val="00F2232D"/>
    <w:rsid w:val="00F223AA"/>
    <w:rsid w:val="00F244B6"/>
    <w:rsid w:val="00F25E65"/>
    <w:rsid w:val="00F277A9"/>
    <w:rsid w:val="00F308E0"/>
    <w:rsid w:val="00F32C13"/>
    <w:rsid w:val="00F33C52"/>
    <w:rsid w:val="00F40CFE"/>
    <w:rsid w:val="00F410F4"/>
    <w:rsid w:val="00F4593F"/>
    <w:rsid w:val="00F51018"/>
    <w:rsid w:val="00F6617F"/>
    <w:rsid w:val="00F66B0F"/>
    <w:rsid w:val="00F70423"/>
    <w:rsid w:val="00F74F31"/>
    <w:rsid w:val="00F802DE"/>
    <w:rsid w:val="00F80FC2"/>
    <w:rsid w:val="00F853E8"/>
    <w:rsid w:val="00F85605"/>
    <w:rsid w:val="00F94930"/>
    <w:rsid w:val="00FA2B16"/>
    <w:rsid w:val="00FA57A5"/>
    <w:rsid w:val="00FB0756"/>
    <w:rsid w:val="00FB4723"/>
    <w:rsid w:val="00FB6278"/>
    <w:rsid w:val="00FB6E59"/>
    <w:rsid w:val="00FC6A47"/>
    <w:rsid w:val="00FC6F24"/>
    <w:rsid w:val="00FC7D03"/>
    <w:rsid w:val="00FE3361"/>
    <w:rsid w:val="00FF5BDB"/>
    <w:rsid w:val="00FF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172E2"/>
    <w:pPr>
      <w:ind w:left="720"/>
      <w:contextualSpacing/>
    </w:pPr>
  </w:style>
  <w:style w:type="paragraph" w:styleId="a5">
    <w:name w:val="header"/>
    <w:basedOn w:val="a"/>
    <w:link w:val="a6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951E8"/>
  </w:style>
  <w:style w:type="paragraph" w:styleId="a7">
    <w:name w:val="footer"/>
    <w:basedOn w:val="a"/>
    <w:link w:val="a8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51E8"/>
  </w:style>
  <w:style w:type="paragraph" w:styleId="a9">
    <w:name w:val="Balloon Text"/>
    <w:basedOn w:val="a"/>
    <w:link w:val="aa"/>
    <w:uiPriority w:val="99"/>
    <w:semiHidden/>
    <w:unhideWhenUsed/>
    <w:rsid w:val="004C7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7BFA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1F0BC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F0BCE"/>
    <w:pPr>
      <w:spacing w:line="240" w:lineRule="auto"/>
    </w:pPr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F0BCE"/>
    <w:rPr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F0BCE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F0BCE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80183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4">
    <w:name w:val="Абзац списка Знак"/>
    <w:basedOn w:val="a0"/>
    <w:link w:val="a3"/>
    <w:uiPriority w:val="34"/>
    <w:locked/>
    <w:rsid w:val="00F2232D"/>
  </w:style>
  <w:style w:type="paragraph" w:styleId="af0">
    <w:name w:val="Normal (Web)"/>
    <w:basedOn w:val="a"/>
    <w:uiPriority w:val="99"/>
    <w:unhideWhenUsed/>
    <w:rsid w:val="00B61B6B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A24A9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A24A9"/>
    <w:rPr>
      <w:vertAlign w:val="superscript"/>
    </w:rPr>
  </w:style>
  <w:style w:type="character" w:customStyle="1" w:styleId="blk3">
    <w:name w:val="blk3"/>
    <w:basedOn w:val="a0"/>
    <w:rsid w:val="00F4593F"/>
    <w:rPr>
      <w:vanish w:val="0"/>
      <w:webHidden w:val="0"/>
      <w:specVanish w:val="0"/>
    </w:rPr>
  </w:style>
  <w:style w:type="paragraph" w:customStyle="1" w:styleId="af4">
    <w:name w:val="Прижатый влево"/>
    <w:basedOn w:val="a"/>
    <w:next w:val="a"/>
    <w:uiPriority w:val="99"/>
    <w:rsid w:val="00764C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5">
    <w:name w:val="No Spacing"/>
    <w:aliases w:val="Без интервала1"/>
    <w:uiPriority w:val="1"/>
    <w:qFormat/>
    <w:rsid w:val="0050385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ConsPlusNormal0">
    <w:name w:val="ConsPlusNormal Знак"/>
    <w:link w:val="ConsPlusNormal"/>
    <w:locked/>
    <w:rsid w:val="006322D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172E2"/>
    <w:pPr>
      <w:ind w:left="720"/>
      <w:contextualSpacing/>
    </w:pPr>
  </w:style>
  <w:style w:type="paragraph" w:styleId="a5">
    <w:name w:val="header"/>
    <w:basedOn w:val="a"/>
    <w:link w:val="a6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951E8"/>
  </w:style>
  <w:style w:type="paragraph" w:styleId="a7">
    <w:name w:val="footer"/>
    <w:basedOn w:val="a"/>
    <w:link w:val="a8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51E8"/>
  </w:style>
  <w:style w:type="paragraph" w:styleId="a9">
    <w:name w:val="Balloon Text"/>
    <w:basedOn w:val="a"/>
    <w:link w:val="aa"/>
    <w:uiPriority w:val="99"/>
    <w:semiHidden/>
    <w:unhideWhenUsed/>
    <w:rsid w:val="004C7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7BFA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1F0BC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F0BCE"/>
    <w:pPr>
      <w:spacing w:line="240" w:lineRule="auto"/>
    </w:pPr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F0BCE"/>
    <w:rPr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F0BCE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F0BCE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80183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4">
    <w:name w:val="Абзац списка Знак"/>
    <w:basedOn w:val="a0"/>
    <w:link w:val="a3"/>
    <w:uiPriority w:val="34"/>
    <w:locked/>
    <w:rsid w:val="00F2232D"/>
  </w:style>
  <w:style w:type="paragraph" w:styleId="af0">
    <w:name w:val="Normal (Web)"/>
    <w:basedOn w:val="a"/>
    <w:uiPriority w:val="99"/>
    <w:unhideWhenUsed/>
    <w:rsid w:val="00B61B6B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A24A9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A24A9"/>
    <w:rPr>
      <w:vertAlign w:val="superscript"/>
    </w:rPr>
  </w:style>
  <w:style w:type="character" w:customStyle="1" w:styleId="blk3">
    <w:name w:val="blk3"/>
    <w:basedOn w:val="a0"/>
    <w:rsid w:val="00F4593F"/>
    <w:rPr>
      <w:vanish w:val="0"/>
      <w:webHidden w:val="0"/>
      <w:specVanish w:val="0"/>
    </w:rPr>
  </w:style>
  <w:style w:type="paragraph" w:customStyle="1" w:styleId="af4">
    <w:name w:val="Прижатый влево"/>
    <w:basedOn w:val="a"/>
    <w:next w:val="a"/>
    <w:uiPriority w:val="99"/>
    <w:rsid w:val="00764C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5">
    <w:name w:val="No Spacing"/>
    <w:aliases w:val="Без интервала1"/>
    <w:uiPriority w:val="1"/>
    <w:qFormat/>
    <w:rsid w:val="0050385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ConsPlusNormal0">
    <w:name w:val="ConsPlusNormal Знак"/>
    <w:link w:val="ConsPlusNormal"/>
    <w:locked/>
    <w:rsid w:val="006322DF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0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74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6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5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4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75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22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1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088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409547">
                                              <w:marLeft w:val="-468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494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310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9339572">
                                                          <w:marLeft w:val="4688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987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3715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94515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555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18" w:space="0" w:color="FFFFFF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0951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40366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13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5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63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0808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370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844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43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7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25FEA-D4E2-4A0A-B964-4A08A97E3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5736</Words>
  <Characters>32697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Роструд</Company>
  <LinksUpToDate>false</LinksUpToDate>
  <CharactersWithSpaces>38357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</dc:creator>
  <cp:lastModifiedBy>Larisa</cp:lastModifiedBy>
  <cp:revision>2</cp:revision>
  <cp:lastPrinted>2016-12-15T11:06:00Z</cp:lastPrinted>
  <dcterms:created xsi:type="dcterms:W3CDTF">2017-11-20T11:52:00Z</dcterms:created>
  <dcterms:modified xsi:type="dcterms:W3CDTF">2017-11-20T11:52:00Z</dcterms:modified>
</cp:coreProperties>
</file>